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939CB" w:rsidR="000C1F79" w:rsidP="016DD82E" w:rsidRDefault="00FD44FB" w14:paraId="020A5796" w14:textId="31F3487B">
      <w:pPr>
        <w:spacing w:after="0" w:line="240" w:lineRule="auto"/>
        <w:ind w:left="7371" w:firstLine="0"/>
        <w:rPr>
          <w:color w:val="auto"/>
        </w:rPr>
      </w:pPr>
      <w:commentRangeStart w:id="1123735352"/>
      <w:r w:rsidRPr="22B2D39D" w:rsidR="00FD44FB">
        <w:rPr>
          <w:color w:val="auto"/>
        </w:rPr>
        <w:t>EELNÕU</w:t>
      </w:r>
    </w:p>
    <w:p w:rsidRPr="008939CB" w:rsidR="00016B6A" w:rsidP="22B2D39D" w:rsidRDefault="00D6280D" w14:paraId="4ADF8B24" w14:textId="12376E21">
      <w:pPr>
        <w:spacing w:after="0" w:line="240" w:lineRule="auto"/>
        <w:ind w:left="7371" w:firstLine="0"/>
        <w:rPr>
          <w:color w:val="auto"/>
        </w:rPr>
      </w:pPr>
      <w:r w:rsidRPr="22B2D39D" w:rsidR="00D6280D">
        <w:rPr>
          <w:color w:val="auto"/>
        </w:rPr>
        <w:t>13</w:t>
      </w:r>
      <w:r w:rsidRPr="22B2D39D" w:rsidR="00656A46">
        <w:rPr>
          <w:color w:val="auto"/>
        </w:rPr>
        <w:t>.</w:t>
      </w:r>
      <w:r w:rsidRPr="22B2D39D" w:rsidR="00A37E80">
        <w:rPr>
          <w:color w:val="auto"/>
        </w:rPr>
        <w:t>0</w:t>
      </w:r>
      <w:r w:rsidRPr="22B2D39D" w:rsidR="00D6280D">
        <w:rPr>
          <w:color w:val="auto"/>
        </w:rPr>
        <w:t>1</w:t>
      </w:r>
      <w:r w:rsidRPr="22B2D39D" w:rsidR="00656A46">
        <w:rPr>
          <w:color w:val="auto"/>
        </w:rPr>
        <w:t>.</w:t>
      </w:r>
      <w:r w:rsidRPr="22B2D39D" w:rsidR="00FB27A7">
        <w:rPr>
          <w:color w:val="auto"/>
        </w:rPr>
        <w:t>202</w:t>
      </w:r>
      <w:r w:rsidRPr="22B2D39D" w:rsidR="00D6280D">
        <w:rPr>
          <w:color w:val="auto"/>
        </w:rPr>
        <w:t>6</w:t>
      </w:r>
      <w:commentRangeEnd w:id="1123735352"/>
      <w:r>
        <w:rPr>
          <w:rStyle w:val="CommentReference"/>
        </w:rPr>
        <w:commentReference w:id="1123735352"/>
      </w:r>
    </w:p>
    <w:p w:rsidRPr="008939CB" w:rsidR="00A04E6D" w:rsidP="00533AC9" w:rsidRDefault="00A04E6D" w14:paraId="5DA9E9EF" w14:textId="77777777">
      <w:pPr>
        <w:spacing w:after="0" w:line="240" w:lineRule="auto"/>
        <w:ind w:left="7371" w:firstLine="0"/>
        <w:rPr>
          <w:color w:val="auto"/>
          <w:szCs w:val="24"/>
        </w:rPr>
      </w:pPr>
    </w:p>
    <w:p w:rsidRPr="006D52A8" w:rsidR="00016B6A" w:rsidP="00A90D5E" w:rsidRDefault="00FD44FB" w14:paraId="7CE9B645" w14:textId="49012C7A">
      <w:pPr>
        <w:pStyle w:val="Heading1"/>
        <w:spacing w:line="240" w:lineRule="auto"/>
        <w:rPr>
          <w:color w:val="auto"/>
          <w:szCs w:val="32"/>
        </w:rPr>
      </w:pPr>
      <w:bookmarkStart w:name="_Hlk219221657" w:id="0"/>
      <w:r w:rsidRPr="006D52A8">
        <w:rPr>
          <w:color w:val="auto"/>
          <w:szCs w:val="32"/>
        </w:rPr>
        <w:t>Looduskaitseseaduse</w:t>
      </w:r>
      <w:r w:rsidR="000425F4">
        <w:rPr>
          <w:color w:val="auto"/>
          <w:szCs w:val="32"/>
        </w:rPr>
        <w:t>, k</w:t>
      </w:r>
      <w:r w:rsidRPr="00902CD7" w:rsidR="000425F4">
        <w:rPr>
          <w:bCs/>
          <w:color w:val="auto"/>
          <w:szCs w:val="24"/>
          <w:shd w:val="clear" w:color="auto" w:fill="FFFFFF"/>
        </w:rPr>
        <w:t xml:space="preserve">eskkonnaseadustiku üldosa seaduse </w:t>
      </w:r>
      <w:r w:rsidR="008719DE">
        <w:rPr>
          <w:color w:val="auto"/>
          <w:szCs w:val="32"/>
        </w:rPr>
        <w:t xml:space="preserve">ja metsaseaduse </w:t>
      </w:r>
      <w:r w:rsidRPr="006D52A8" w:rsidR="00C35BFD">
        <w:rPr>
          <w:color w:val="auto"/>
          <w:szCs w:val="32"/>
        </w:rPr>
        <w:t>muutmise seadus</w:t>
      </w:r>
    </w:p>
    <w:bookmarkEnd w:id="0"/>
    <w:p w:rsidRPr="008939CB" w:rsidR="00016B6A" w:rsidP="00533AC9" w:rsidRDefault="00016B6A" w14:paraId="3D5C18EB" w14:textId="10F16C4C">
      <w:pPr>
        <w:spacing w:after="0" w:line="240" w:lineRule="auto"/>
        <w:ind w:left="0" w:firstLine="0"/>
        <w:rPr>
          <w:color w:val="auto"/>
          <w:szCs w:val="24"/>
        </w:rPr>
      </w:pPr>
    </w:p>
    <w:p w:rsidRPr="0073170B" w:rsidR="008719DE" w:rsidP="00533AC9" w:rsidRDefault="008719DE" w14:paraId="7A18CDB8" w14:textId="20476E0D">
      <w:pPr>
        <w:spacing w:after="0" w:line="240" w:lineRule="auto"/>
        <w:ind w:left="-5" w:right="51"/>
        <w:rPr>
          <w:b/>
          <w:bCs/>
          <w:color w:val="auto"/>
          <w:szCs w:val="24"/>
        </w:rPr>
      </w:pPr>
      <w:r w:rsidRPr="0073170B">
        <w:rPr>
          <w:b/>
          <w:bCs/>
          <w:color w:val="auto"/>
          <w:szCs w:val="24"/>
        </w:rPr>
        <w:t>§ 1. Looduskaitseseaduse muutmine</w:t>
      </w:r>
    </w:p>
    <w:p w:rsidR="008719DE" w:rsidP="00533AC9" w:rsidRDefault="008719DE" w14:paraId="2282FB39" w14:textId="77777777">
      <w:pPr>
        <w:spacing w:after="0" w:line="240" w:lineRule="auto"/>
        <w:ind w:left="-5" w:right="51"/>
        <w:rPr>
          <w:color w:val="auto"/>
          <w:szCs w:val="24"/>
        </w:rPr>
      </w:pPr>
    </w:p>
    <w:p w:rsidR="004672F5" w:rsidP="00533AC9" w:rsidRDefault="00FD44FB" w14:paraId="63FF5AF2" w14:textId="75B69FAE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Looduskaitseseaduses tehakse järgmised muudatused:</w:t>
      </w:r>
    </w:p>
    <w:p w:rsidRPr="008939CB" w:rsidR="006C2C97" w:rsidP="00533AC9" w:rsidRDefault="006C2C97" w14:paraId="1CA562AB" w14:textId="77777777">
      <w:pPr>
        <w:spacing w:after="0" w:line="240" w:lineRule="auto"/>
        <w:ind w:left="-5" w:right="51"/>
        <w:rPr>
          <w:color w:val="auto"/>
          <w:szCs w:val="24"/>
        </w:rPr>
      </w:pPr>
    </w:p>
    <w:p w:rsidR="006C2C97" w:rsidP="006C2C97" w:rsidRDefault="00A349C2" w14:paraId="7599E063" w14:textId="650CDB35">
      <w:pPr>
        <w:spacing w:after="0" w:line="240" w:lineRule="auto"/>
        <w:ind w:left="0" w:right="51" w:firstLine="0"/>
        <w:rPr>
          <w:color w:val="auto"/>
          <w:szCs w:val="24"/>
        </w:rPr>
      </w:pPr>
      <w:bookmarkStart w:name="_Hlk165039020" w:id="1"/>
      <w:bookmarkStart w:name="_Hlk196490718" w:id="2"/>
      <w:r w:rsidRPr="00F809CC">
        <w:rPr>
          <w:b/>
          <w:bCs/>
          <w:color w:val="auto"/>
          <w:szCs w:val="24"/>
        </w:rPr>
        <w:t>1)</w:t>
      </w:r>
      <w:r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 xml:space="preserve">paragrahvi </w:t>
      </w:r>
      <w:r>
        <w:rPr>
          <w:color w:val="auto"/>
          <w:szCs w:val="24"/>
        </w:rPr>
        <w:t>2</w:t>
      </w:r>
      <w:r w:rsidRPr="008939CB">
        <w:rPr>
          <w:color w:val="auto"/>
          <w:szCs w:val="24"/>
        </w:rPr>
        <w:t xml:space="preserve"> täiendatakse </w:t>
      </w:r>
      <w:r>
        <w:rPr>
          <w:color w:val="auto"/>
          <w:szCs w:val="24"/>
        </w:rPr>
        <w:t>lõi</w:t>
      </w:r>
      <w:r w:rsidR="002B60F5">
        <w:rPr>
          <w:color w:val="auto"/>
          <w:szCs w:val="24"/>
        </w:rPr>
        <w:t xml:space="preserve">getega </w:t>
      </w:r>
      <w:r>
        <w:rPr>
          <w:color w:val="auto"/>
          <w:szCs w:val="24"/>
        </w:rPr>
        <w:t>3</w:t>
      </w:r>
      <w:r w:rsidR="002B60F5">
        <w:rPr>
          <w:color w:val="auto"/>
          <w:szCs w:val="24"/>
        </w:rPr>
        <w:t xml:space="preserve"> ja 4</w:t>
      </w:r>
      <w:r w:rsidR="002F3212"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>järgmises sõnastuses</w:t>
      </w:r>
      <w:r>
        <w:rPr>
          <w:color w:val="auto"/>
          <w:szCs w:val="24"/>
        </w:rPr>
        <w:t>:</w:t>
      </w:r>
    </w:p>
    <w:p w:rsidR="002B60F5" w:rsidP="006C2C97" w:rsidRDefault="00A349C2" w14:paraId="1901E414" w14:textId="254D31A8">
      <w:pPr>
        <w:spacing w:after="0" w:line="240" w:lineRule="auto"/>
        <w:ind w:left="0" w:right="51" w:firstLine="0"/>
      </w:pPr>
      <w:r>
        <w:t xml:space="preserve">„(3) </w:t>
      </w:r>
      <w:bookmarkStart w:name="_Hlk165052619" w:id="3"/>
      <w:r w:rsidR="002747B6">
        <w:t>Käesoleva seaduse §</w:t>
      </w:r>
      <w:r w:rsidR="00E062E3">
        <w:t>-</w:t>
      </w:r>
      <w:r w:rsidR="002747B6">
        <w:t>s</w:t>
      </w:r>
      <w:r w:rsidRPr="5B81AC0C" w:rsidR="001054FD">
        <w:rPr>
          <w:rStyle w:val="cf01"/>
          <w:rFonts w:ascii="Times New Roman" w:hAnsi="Times New Roman" w:cs="Times New Roman"/>
          <w:sz w:val="24"/>
          <w:szCs w:val="24"/>
        </w:rPr>
        <w:t xml:space="preserve"> 1 </w:t>
      </w:r>
      <w:r w:rsidR="00DA244C">
        <w:rPr>
          <w:rStyle w:val="cf01"/>
          <w:rFonts w:ascii="Times New Roman" w:hAnsi="Times New Roman" w:cs="Times New Roman"/>
          <w:sz w:val="24"/>
          <w:szCs w:val="24"/>
        </w:rPr>
        <w:t xml:space="preserve">sätestatud eesmärkide saavutamiseks </w:t>
      </w:r>
      <w:r w:rsidRPr="5B81AC0C" w:rsidR="001054FD">
        <w:rPr>
          <w:rStyle w:val="cf01"/>
          <w:rFonts w:ascii="Times New Roman" w:hAnsi="Times New Roman" w:cs="Times New Roman"/>
          <w:sz w:val="24"/>
          <w:szCs w:val="24"/>
        </w:rPr>
        <w:t>ja käesoleva paragrahvi</w:t>
      </w:r>
      <w:r w:rsidRPr="5B81AC0C" w:rsidR="00F84868">
        <w:rPr>
          <w:rStyle w:val="cf01"/>
          <w:rFonts w:ascii="Times New Roman" w:hAnsi="Times New Roman" w:cs="Times New Roman"/>
          <w:sz w:val="24"/>
          <w:szCs w:val="24"/>
        </w:rPr>
        <w:t xml:space="preserve"> lõikes 1 sätestatud </w:t>
      </w:r>
      <w:r w:rsidR="00DA244C">
        <w:rPr>
          <w:rStyle w:val="cf01"/>
          <w:rFonts w:ascii="Times New Roman" w:hAnsi="Times New Roman" w:cs="Times New Roman"/>
          <w:sz w:val="24"/>
          <w:szCs w:val="24"/>
        </w:rPr>
        <w:t>tegevuste kaudu</w:t>
      </w:r>
      <w:r w:rsidRPr="5B81AC0C" w:rsidR="00F84868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5B81AC0C" w:rsidR="00F84868">
        <w:rPr>
          <w:rStyle w:val="cf01"/>
          <w:rFonts w:ascii="Times New Roman" w:hAnsi="Times New Roman" w:cs="Times New Roman"/>
          <w:sz w:val="24"/>
          <w:szCs w:val="24"/>
        </w:rPr>
        <w:t xml:space="preserve">tagatakse </w:t>
      </w:r>
      <w:r w:rsidRPr="5B81AC0C" w:rsidR="00D15680">
        <w:rPr>
          <w:rStyle w:val="cf01"/>
          <w:rFonts w:ascii="Times New Roman" w:hAnsi="Times New Roman" w:cs="Times New Roman"/>
          <w:sz w:val="24"/>
          <w:szCs w:val="24"/>
        </w:rPr>
        <w:t>maismaal</w:t>
      </w:r>
      <w:r w:rsidRPr="5B81AC0C" w:rsidR="00DE710D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Pr="5B81AC0C" w:rsidR="00F84868">
        <w:rPr>
          <w:rStyle w:val="cf01"/>
          <w:rFonts w:ascii="Times New Roman" w:hAnsi="Times New Roman" w:cs="Times New Roman"/>
          <w:sz w:val="24"/>
          <w:szCs w:val="24"/>
        </w:rPr>
        <w:t>30</w:t>
      </w:r>
      <w:r w:rsidRPr="5B81AC0C" w:rsidR="00CE48C2">
        <w:rPr>
          <w:rStyle w:val="cf01"/>
          <w:rFonts w:ascii="Times New Roman" w:hAnsi="Times New Roman" w:cs="Times New Roman"/>
          <w:sz w:val="24"/>
          <w:szCs w:val="24"/>
        </w:rPr>
        <w:t xml:space="preserve"> protsendi </w:t>
      </w:r>
      <w:r w:rsidRPr="5B81AC0C" w:rsidR="0078547A">
        <w:rPr>
          <w:rStyle w:val="cf01"/>
          <w:rFonts w:ascii="Times New Roman" w:hAnsi="Times New Roman" w:cs="Times New Roman"/>
          <w:sz w:val="24"/>
          <w:szCs w:val="24"/>
        </w:rPr>
        <w:t xml:space="preserve">ja merel 30 protsendi </w:t>
      </w:r>
      <w:r w:rsidRPr="5B81AC0C" w:rsidR="00D15680">
        <w:rPr>
          <w:rStyle w:val="cf01"/>
          <w:rFonts w:ascii="Times New Roman" w:hAnsi="Times New Roman" w:cs="Times New Roman"/>
          <w:sz w:val="24"/>
          <w:szCs w:val="24"/>
        </w:rPr>
        <w:t xml:space="preserve">ulatuses </w:t>
      </w:r>
      <w:commentRangeStart w:id="4"/>
      <w:ins w:author="Mari Koik - JUSTDIGI" w:date="2026-01-28T13:36:00Z" w16du:dateUtc="2026-01-28T11:36:00Z" w:id="5">
        <w:r w:rsidR="00F7139A">
          <w:rPr>
            <w:rStyle w:val="cf01"/>
            <w:rFonts w:ascii="Times New Roman" w:hAnsi="Times New Roman" w:cs="Times New Roman"/>
            <w:sz w:val="24"/>
            <w:szCs w:val="24"/>
          </w:rPr>
          <w:t>looduse</w:t>
        </w:r>
        <w:commentRangeEnd w:id="4"/>
        <w:r w:rsidR="00F7139A">
          <w:rPr>
            <w:rStyle w:val="CommentReference"/>
            <w:sz w:val="24"/>
            <w:szCs w:val="24"/>
          </w:rPr>
          <w:commentReference w:id="4"/>
        </w:r>
        <w:r w:rsidR="00F7139A">
          <w:rPr>
            <w:rStyle w:val="cf01"/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5B81AC0C" w:rsidR="00AA5D0B">
        <w:rPr>
          <w:rStyle w:val="cf01"/>
          <w:rFonts w:ascii="Times New Roman" w:hAnsi="Times New Roman" w:cs="Times New Roman"/>
          <w:sz w:val="24"/>
          <w:szCs w:val="24"/>
        </w:rPr>
        <w:t xml:space="preserve">tõhus </w:t>
      </w:r>
      <w:r w:rsidRPr="5B81AC0C" w:rsidR="00D15680">
        <w:rPr>
          <w:rStyle w:val="cf01"/>
          <w:rFonts w:ascii="Times New Roman" w:hAnsi="Times New Roman" w:cs="Times New Roman"/>
          <w:sz w:val="24"/>
          <w:szCs w:val="24"/>
        </w:rPr>
        <w:t>kaitse</w:t>
      </w:r>
      <w:bookmarkEnd w:id="1"/>
      <w:r w:rsidR="00004F6E">
        <w:t>.</w:t>
      </w:r>
    </w:p>
    <w:p w:rsidR="0051154C" w:rsidP="006C2C97" w:rsidRDefault="0051154C" w14:paraId="1F571856" w14:textId="77777777">
      <w:pPr>
        <w:spacing w:after="0" w:line="240" w:lineRule="auto"/>
        <w:ind w:left="0" w:right="51" w:firstLine="0"/>
      </w:pPr>
    </w:p>
    <w:p w:rsidR="00107FE7" w:rsidP="006C2C97" w:rsidRDefault="00107FE7" w14:paraId="6E2746CB" w14:textId="09458338">
      <w:pPr>
        <w:spacing w:after="0" w:line="240" w:lineRule="auto"/>
        <w:ind w:left="0" w:right="51" w:firstLine="0"/>
      </w:pPr>
      <w:r>
        <w:t xml:space="preserve">(4) Käesoleva paragrahvi lõikes 3 nimetatud </w:t>
      </w:r>
      <w:r w:rsidRPr="58D186F8">
        <w:rPr>
          <w:rStyle w:val="normaltextrun"/>
        </w:rPr>
        <w:t>kaitse</w:t>
      </w:r>
      <w:r w:rsidRPr="58D186F8" w:rsidR="004108A9">
        <w:rPr>
          <w:rStyle w:val="normaltextrun"/>
        </w:rPr>
        <w:t>t</w:t>
      </w:r>
      <w:r w:rsidRPr="58D186F8">
        <w:rPr>
          <w:rStyle w:val="normaltextrun"/>
        </w:rPr>
        <w:t xml:space="preserve"> tagavate </w:t>
      </w:r>
      <w:r w:rsidRPr="58D186F8" w:rsidR="005A0849">
        <w:rPr>
          <w:rStyle w:val="normaltextrun"/>
        </w:rPr>
        <w:t>loodusobjektide</w:t>
      </w:r>
      <w:r w:rsidRPr="58D186F8">
        <w:rPr>
          <w:rStyle w:val="normaltextrun"/>
        </w:rPr>
        <w:t xml:space="preserve"> lo</w:t>
      </w:r>
      <w:r w:rsidRPr="58D186F8" w:rsidR="00487E93">
        <w:rPr>
          <w:rStyle w:val="normaltextrun"/>
        </w:rPr>
        <w:t>e</w:t>
      </w:r>
      <w:r w:rsidRPr="58D186F8">
        <w:rPr>
          <w:rStyle w:val="normaltextrun"/>
        </w:rPr>
        <w:t>telu</w:t>
      </w:r>
      <w:r w:rsidRPr="58D186F8" w:rsidR="00E7471B">
        <w:rPr>
          <w:rStyle w:val="normaltextrun"/>
        </w:rPr>
        <w:t xml:space="preserve"> </w:t>
      </w:r>
      <w:r w:rsidRPr="58D186F8">
        <w:rPr>
          <w:rStyle w:val="normaltextrun"/>
        </w:rPr>
        <w:t>kehtestab Vabariigi Valitsus määrusega.“</w:t>
      </w:r>
      <w:r w:rsidRPr="58D186F8" w:rsidR="00A90D5E">
        <w:rPr>
          <w:rStyle w:val="normaltextrun"/>
        </w:rPr>
        <w:t>;</w:t>
      </w:r>
    </w:p>
    <w:p w:rsidR="00A72535" w:rsidP="00533AC9" w:rsidRDefault="00A72535" w14:paraId="4D3F17D4" w14:textId="77777777">
      <w:pPr>
        <w:spacing w:after="0" w:line="240" w:lineRule="auto"/>
        <w:ind w:left="0" w:right="51" w:firstLine="0"/>
        <w:rPr>
          <w:b/>
          <w:bCs/>
          <w:color w:val="202020"/>
          <w:szCs w:val="24"/>
          <w:shd w:val="clear" w:color="auto" w:fill="FFFFFF"/>
        </w:rPr>
      </w:pPr>
    </w:p>
    <w:p w:rsidR="005D1A55" w:rsidP="00533AC9" w:rsidRDefault="00D158A8" w14:paraId="652B47E7" w14:textId="534DEE16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bCs/>
          <w:color w:val="202020"/>
          <w:szCs w:val="24"/>
          <w:shd w:val="clear" w:color="auto" w:fill="FFFFFF"/>
        </w:rPr>
        <w:t>2</w:t>
      </w:r>
      <w:r w:rsidRPr="00017E6A" w:rsidR="005D1A55">
        <w:rPr>
          <w:b/>
          <w:bCs/>
          <w:color w:val="202020"/>
          <w:szCs w:val="24"/>
          <w:shd w:val="clear" w:color="auto" w:fill="FFFFFF"/>
        </w:rPr>
        <w:t>)</w:t>
      </w:r>
      <w:r w:rsidR="005D1A55">
        <w:rPr>
          <w:color w:val="202020"/>
          <w:szCs w:val="24"/>
          <w:shd w:val="clear" w:color="auto" w:fill="FFFFFF"/>
        </w:rPr>
        <w:t xml:space="preserve"> </w:t>
      </w:r>
      <w:commentRangeStart w:id="6"/>
      <w:r w:rsidRPr="00B071ED" w:rsidR="005D1A55">
        <w:rPr>
          <w:color w:val="auto"/>
          <w:szCs w:val="24"/>
        </w:rPr>
        <w:t xml:space="preserve">paragrahvi </w:t>
      </w:r>
      <w:r w:rsidR="005D1A55">
        <w:rPr>
          <w:color w:val="auto"/>
          <w:szCs w:val="24"/>
        </w:rPr>
        <w:t>7</w:t>
      </w:r>
      <w:r w:rsidRPr="00B071ED" w:rsidR="005D1A55">
        <w:rPr>
          <w:color w:val="auto"/>
          <w:szCs w:val="24"/>
        </w:rPr>
        <w:t xml:space="preserve"> lõi</w:t>
      </w:r>
      <w:r w:rsidR="00B1008C">
        <w:rPr>
          <w:color w:val="auto"/>
          <w:szCs w:val="24"/>
        </w:rPr>
        <w:t>ge</w:t>
      </w:r>
      <w:del w:author="Mari Koik - JUSTDIGI" w:date="2026-01-26T11:17:00Z" w16du:dateUtc="2026-01-26T09:17:00Z" w:id="7">
        <w:r w:rsidDel="007309CE" w:rsidR="00BD6565">
          <w:rPr>
            <w:color w:val="auto"/>
            <w:szCs w:val="24"/>
          </w:rPr>
          <w:delText>t</w:delText>
        </w:r>
      </w:del>
      <w:r w:rsidRPr="00B071ED" w:rsidR="005D1A55">
        <w:rPr>
          <w:color w:val="auto"/>
          <w:szCs w:val="24"/>
        </w:rPr>
        <w:t xml:space="preserve"> 1</w:t>
      </w:r>
      <w:r w:rsidR="005D1A55">
        <w:rPr>
          <w:color w:val="auto"/>
          <w:szCs w:val="24"/>
        </w:rPr>
        <w:t xml:space="preserve"> </w:t>
      </w:r>
      <w:del w:author="Mari Koik - JUSTDIGI" w:date="2026-01-26T11:17:00Z" w16du:dateUtc="2026-01-26T09:17:00Z" w:id="8">
        <w:r w:rsidDel="007309CE" w:rsidR="00BD6565">
          <w:rPr>
            <w:color w:val="auto"/>
            <w:szCs w:val="24"/>
          </w:rPr>
          <w:delText>täiendatakse pärast tekstiosa „</w:delText>
        </w:r>
      </w:del>
      <w:ins w:author="Mari Koik - JUSTDIGI" w:date="2026-01-26T11:17:00Z" w16du:dateUtc="2026-01-26T09:17:00Z" w:id="9">
        <w:r w:rsidR="007309CE">
          <w:rPr>
            <w:color w:val="auto"/>
            <w:szCs w:val="24"/>
          </w:rPr>
          <w:t>muudetakse ja sõnastatakse järgmiselt:</w:t>
        </w:r>
        <w:commentRangeEnd w:id="6"/>
        <w:r w:rsidR="007309CE">
          <w:rPr>
            <w:rStyle w:val="CommentReference"/>
            <w:color w:val="auto"/>
            <w:sz w:val="24"/>
            <w:szCs w:val="24"/>
          </w:rPr>
          <w:commentReference w:id="6"/>
        </w:r>
      </w:ins>
    </w:p>
    <w:p w:rsidR="00AD1BD5" w:rsidP="00533AC9" w:rsidRDefault="005D1A55" w14:paraId="58100BEF" w14:textId="43192FF6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color w:val="auto"/>
          <w:szCs w:val="24"/>
        </w:rPr>
        <w:t xml:space="preserve">„(1) </w:t>
      </w:r>
      <w:r w:rsidRPr="005D1A55">
        <w:rPr>
          <w:color w:val="auto"/>
          <w:szCs w:val="24"/>
        </w:rPr>
        <w:t>Loodusobjekti käesoleva seaduse alusel kaitse alla võtmise eeldus on selle ohustatus, haruldus</w:t>
      </w:r>
      <w:r w:rsidR="00FC4E05">
        <w:rPr>
          <w:color w:val="auto"/>
          <w:szCs w:val="24"/>
        </w:rPr>
        <w:t xml:space="preserve"> või</w:t>
      </w:r>
      <w:r w:rsidRPr="005D1A55" w:rsidR="00FC4E05">
        <w:rPr>
          <w:color w:val="auto"/>
          <w:szCs w:val="24"/>
        </w:rPr>
        <w:t xml:space="preserve"> </w:t>
      </w:r>
      <w:r w:rsidRPr="005D1A55">
        <w:rPr>
          <w:color w:val="auto"/>
          <w:szCs w:val="24"/>
        </w:rPr>
        <w:t>tüüpilisus, teaduslik, ajaloolis-kultuuriline või esteetiline väärtus</w:t>
      </w:r>
      <w:r w:rsidR="00C101F7">
        <w:rPr>
          <w:color w:val="auto"/>
          <w:szCs w:val="24"/>
        </w:rPr>
        <w:t xml:space="preserve"> või </w:t>
      </w:r>
      <w:r w:rsidRPr="005D1A55">
        <w:rPr>
          <w:color w:val="auto"/>
          <w:szCs w:val="24"/>
        </w:rPr>
        <w:t>tähtsus ökosüsteemide sidususe tagamisel või rahvusvahelisest lepingust tulenev kohustus.</w:t>
      </w:r>
      <w:r w:rsidR="00C03FFF">
        <w:rPr>
          <w:color w:val="auto"/>
          <w:szCs w:val="24"/>
        </w:rPr>
        <w:t>“;</w:t>
      </w:r>
    </w:p>
    <w:p w:rsidR="00B1008C" w:rsidP="00533AC9" w:rsidRDefault="00B1008C" w14:paraId="077480A1" w14:textId="77777777">
      <w:pPr>
        <w:spacing w:after="0" w:line="240" w:lineRule="auto"/>
        <w:ind w:left="0" w:right="51" w:firstLine="0"/>
        <w:rPr>
          <w:b/>
          <w:bCs/>
          <w:color w:val="202020"/>
          <w:szCs w:val="24"/>
          <w:shd w:val="clear" w:color="auto" w:fill="FFFFFF"/>
        </w:rPr>
      </w:pPr>
    </w:p>
    <w:p w:rsidR="001A7C1D" w:rsidP="13447867" w:rsidRDefault="00D158A8" w14:paraId="3CC3AD5E" w14:textId="6015E8B1">
      <w:pPr>
        <w:spacing w:after="0" w:line="240" w:lineRule="auto"/>
        <w:ind w:left="0" w:right="51" w:firstLine="0"/>
        <w:rPr>
          <w:color w:val="auto"/>
        </w:rPr>
      </w:pPr>
      <w:bookmarkStart w:name="_Hlk216973278" w:id="10"/>
      <w:r w:rsidRPr="13447867">
        <w:rPr>
          <w:b/>
          <w:bCs/>
          <w:color w:val="202020"/>
          <w:shd w:val="clear" w:color="auto" w:fill="FFFFFF"/>
        </w:rPr>
        <w:t>3</w:t>
      </w:r>
      <w:r w:rsidRPr="13447867" w:rsidR="001A7C1D">
        <w:rPr>
          <w:b/>
          <w:bCs/>
          <w:color w:val="202020"/>
          <w:shd w:val="clear" w:color="auto" w:fill="FFFFFF"/>
        </w:rPr>
        <w:t>)</w:t>
      </w:r>
      <w:r w:rsidRPr="13447867" w:rsidR="001A7C1D">
        <w:rPr>
          <w:color w:val="202020"/>
          <w:shd w:val="clear" w:color="auto" w:fill="FFFFFF"/>
        </w:rPr>
        <w:t xml:space="preserve"> </w:t>
      </w:r>
      <w:r w:rsidRPr="13447867" w:rsidR="001A7C1D">
        <w:rPr>
          <w:color w:val="auto"/>
        </w:rPr>
        <w:t>paragrahvi 8</w:t>
      </w:r>
      <w:r w:rsidRPr="13447867" w:rsidR="001A7C1D">
        <w:rPr>
          <w:color w:val="auto"/>
          <w:vertAlign w:val="superscript"/>
        </w:rPr>
        <w:t>1</w:t>
      </w:r>
      <w:r w:rsidRPr="13447867" w:rsidR="001A7C1D">
        <w:rPr>
          <w:color w:val="auto"/>
        </w:rPr>
        <w:t xml:space="preserve"> täienda</w:t>
      </w:r>
      <w:r w:rsidRPr="13447867" w:rsidR="00C03FFF">
        <w:rPr>
          <w:color w:val="auto"/>
        </w:rPr>
        <w:t>takse</w:t>
      </w:r>
      <w:r w:rsidRPr="13447867" w:rsidR="001A7C1D">
        <w:rPr>
          <w:color w:val="auto"/>
        </w:rPr>
        <w:t xml:space="preserve"> lõi</w:t>
      </w:r>
      <w:r w:rsidRPr="13447867" w:rsidR="004D278A">
        <w:rPr>
          <w:color w:val="auto"/>
        </w:rPr>
        <w:t>kega</w:t>
      </w:r>
      <w:r w:rsidRPr="13447867" w:rsidR="001A7C1D">
        <w:rPr>
          <w:color w:val="auto"/>
        </w:rPr>
        <w:t xml:space="preserve"> 7 järgmises sõnastuses:</w:t>
      </w:r>
    </w:p>
    <w:p w:rsidR="001A7C1D" w:rsidP="04EEB876" w:rsidRDefault="00C03FFF" w14:paraId="37CC1644" w14:textId="073219D5">
      <w:pPr>
        <w:spacing w:after="0" w:line="240" w:lineRule="auto"/>
        <w:ind w:left="0" w:right="51" w:firstLine="0"/>
        <w:rPr>
          <w:color w:val="auto"/>
        </w:rPr>
      </w:pPr>
      <w:r w:rsidRPr="04EEB876">
        <w:rPr>
          <w:color w:val="auto"/>
        </w:rPr>
        <w:t>„</w:t>
      </w:r>
      <w:r w:rsidRPr="04EEB876" w:rsidR="001A7C1D">
        <w:rPr>
          <w:color w:val="auto"/>
        </w:rPr>
        <w:t xml:space="preserve">(7) Käesoleva paragrahvi lõikes 1 </w:t>
      </w:r>
      <w:r w:rsidRPr="04EEB876" w:rsidR="0732F962">
        <w:rPr>
          <w:color w:val="auto"/>
        </w:rPr>
        <w:t xml:space="preserve">sätestatud </w:t>
      </w:r>
      <w:r w:rsidRPr="04EEB876" w:rsidR="001A7C1D">
        <w:rPr>
          <w:color w:val="auto"/>
        </w:rPr>
        <w:t xml:space="preserve">hüvitusala määramisel peab arendaja saavutama </w:t>
      </w:r>
      <w:r w:rsidR="00DA244C">
        <w:rPr>
          <w:color w:val="auto"/>
        </w:rPr>
        <w:t xml:space="preserve">kirjaliku </w:t>
      </w:r>
      <w:r w:rsidRPr="04EEB876" w:rsidR="001A7C1D">
        <w:rPr>
          <w:color w:val="auto"/>
        </w:rPr>
        <w:t xml:space="preserve">kokkuleppe </w:t>
      </w:r>
      <w:r w:rsidRPr="04EEB876" w:rsidR="4424B811">
        <w:rPr>
          <w:color w:val="auto"/>
        </w:rPr>
        <w:t xml:space="preserve">kinnisasja </w:t>
      </w:r>
      <w:r w:rsidRPr="04EEB876" w:rsidR="001A7C1D">
        <w:rPr>
          <w:color w:val="auto"/>
        </w:rPr>
        <w:t>omaniku</w:t>
      </w:r>
      <w:r w:rsidR="001C750F">
        <w:rPr>
          <w:color w:val="auto"/>
        </w:rPr>
        <w:t>ga</w:t>
      </w:r>
      <w:r w:rsidR="00BD6565">
        <w:rPr>
          <w:color w:val="auto"/>
        </w:rPr>
        <w:t>.</w:t>
      </w:r>
      <w:r w:rsidR="00D6280D">
        <w:rPr>
          <w:color w:val="auto"/>
        </w:rPr>
        <w:t>“;</w:t>
      </w:r>
    </w:p>
    <w:bookmarkEnd w:id="10"/>
    <w:p w:rsidRPr="001A7C1D" w:rsidR="001A7C1D" w:rsidP="001A7C1D" w:rsidRDefault="001A7C1D" w14:paraId="3489A8BF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="00DE2DED" w:rsidP="00533AC9" w:rsidRDefault="00D158A8" w14:paraId="151704B4" w14:textId="509729C2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bCs/>
          <w:color w:val="auto"/>
          <w:szCs w:val="24"/>
        </w:rPr>
        <w:t>4</w:t>
      </w:r>
      <w:bookmarkStart w:name="_Hlk205543943" w:id="11"/>
      <w:r w:rsidRPr="0038308A" w:rsidR="00DE2DED">
        <w:rPr>
          <w:b/>
          <w:bCs/>
          <w:color w:val="auto"/>
          <w:szCs w:val="24"/>
        </w:rPr>
        <w:t>)</w:t>
      </w:r>
      <w:r w:rsidR="00DE2DED">
        <w:rPr>
          <w:color w:val="auto"/>
          <w:szCs w:val="24"/>
        </w:rPr>
        <w:t xml:space="preserve"> </w:t>
      </w:r>
      <w:r w:rsidRPr="00B071ED" w:rsidR="00DE2DED">
        <w:rPr>
          <w:color w:val="auto"/>
          <w:szCs w:val="24"/>
        </w:rPr>
        <w:t xml:space="preserve">paragrahvi </w:t>
      </w:r>
      <w:r w:rsidR="00DE2DED">
        <w:rPr>
          <w:color w:val="auto"/>
          <w:szCs w:val="24"/>
        </w:rPr>
        <w:t>9</w:t>
      </w:r>
      <w:r w:rsidRPr="00B071ED" w:rsidR="00DE2DED">
        <w:rPr>
          <w:color w:val="auto"/>
          <w:szCs w:val="24"/>
        </w:rPr>
        <w:t xml:space="preserve"> lõi</w:t>
      </w:r>
      <w:r w:rsidR="00DE2DED">
        <w:rPr>
          <w:color w:val="auto"/>
          <w:szCs w:val="24"/>
        </w:rPr>
        <w:t>ge</w:t>
      </w:r>
      <w:r w:rsidRPr="00B071ED" w:rsidR="00DE2DED">
        <w:rPr>
          <w:color w:val="auto"/>
          <w:szCs w:val="24"/>
        </w:rPr>
        <w:t xml:space="preserve"> </w:t>
      </w:r>
      <w:r w:rsidR="00DE2DED">
        <w:rPr>
          <w:color w:val="auto"/>
          <w:szCs w:val="24"/>
        </w:rPr>
        <w:t>10</w:t>
      </w:r>
      <w:r w:rsidRPr="001A7C1D" w:rsidR="00DE2DED">
        <w:rPr>
          <w:color w:val="auto"/>
          <w:szCs w:val="24"/>
          <w:vertAlign w:val="superscript"/>
        </w:rPr>
        <w:t>1</w:t>
      </w:r>
      <w:r w:rsidR="00DE2DED">
        <w:rPr>
          <w:color w:val="auto"/>
          <w:szCs w:val="24"/>
        </w:rPr>
        <w:t xml:space="preserve"> </w:t>
      </w:r>
      <w:r w:rsidRPr="00B071ED" w:rsidR="00DE2DED">
        <w:rPr>
          <w:color w:val="auto"/>
          <w:szCs w:val="24"/>
        </w:rPr>
        <w:t>muudetakse ja sõnastatakse järgmiselt</w:t>
      </w:r>
      <w:r w:rsidR="00DE2DED">
        <w:rPr>
          <w:color w:val="auto"/>
          <w:szCs w:val="24"/>
        </w:rPr>
        <w:t>:</w:t>
      </w:r>
    </w:p>
    <w:p w:rsidR="0062228C" w:rsidP="04EEB876" w:rsidRDefault="00DE2DED" w14:paraId="5EB4285E" w14:textId="10ACC9BA">
      <w:pPr>
        <w:pStyle w:val="pf0"/>
        <w:spacing w:before="0" w:beforeAutospacing="0" w:after="0" w:afterAutospacing="0"/>
        <w:contextualSpacing/>
        <w:jc w:val="both"/>
        <w:rPr>
          <w:rStyle w:val="cf01"/>
          <w:rFonts w:ascii="Times New Roman" w:hAnsi="Times New Roman" w:cs="Times New Roman"/>
          <w:b/>
          <w:bCs/>
          <w:sz w:val="24"/>
          <w:szCs w:val="24"/>
        </w:rPr>
      </w:pPr>
      <w:r>
        <w:t>„(10</w:t>
      </w:r>
      <w:r w:rsidRPr="5B81AC0C">
        <w:rPr>
          <w:vertAlign w:val="superscript"/>
        </w:rPr>
        <w:t>1</w:t>
      </w:r>
      <w:r>
        <w:t xml:space="preserve">) </w:t>
      </w:r>
      <w:commentRangeStart w:id="12"/>
      <w:ins w:author="Mari Koik - JUSTDIGI" w:date="2026-01-27T15:52:00Z" w16du:dateUtc="2026-01-27T13:52:00Z" w:id="13">
        <w:r w:rsidR="00AF3356">
          <w:t>Loodusobjekti k</w:t>
        </w:r>
      </w:ins>
      <w:del w:author="Mari Koik - JUSTDIGI" w:date="2026-01-27T15:53:00Z" w16du:dateUtc="2026-01-27T13:53:00Z" w:id="14">
        <w:r w:rsidDel="00AF3356">
          <w:delText>K</w:delText>
        </w:r>
      </w:del>
      <w:r>
        <w:t xml:space="preserve">ohaliku kaitse alla </w:t>
      </w:r>
      <w:del w:author="Mari Koik - JUSTDIGI" w:date="2026-01-27T15:53:00Z" w16du:dateUtc="2026-01-27T13:53:00Z" w:id="15">
        <w:r w:rsidDel="00752039">
          <w:delText xml:space="preserve">võetava </w:delText>
        </w:r>
      </w:del>
      <w:del w:author="Mari Koik - JUSTDIGI" w:date="2026-01-27T15:52:00Z" w16du:dateUtc="2026-01-27T13:52:00Z" w:id="16">
        <w:r w:rsidDel="00AF3356">
          <w:delText xml:space="preserve">loodusobjekti </w:delText>
        </w:r>
      </w:del>
      <w:del w:author="Mari Koik - JUSTDIGI" w:date="2026-01-27T15:53:00Z" w16du:dateUtc="2026-01-27T13:53:00Z" w:id="17">
        <w:r w:rsidDel="00752039">
          <w:delText xml:space="preserve">kaitse alla </w:delText>
        </w:r>
      </w:del>
      <w:r>
        <w:t xml:space="preserve">võtmise </w:t>
      </w:r>
      <w:commentRangeEnd w:id="12"/>
      <w:r w:rsidR="000518D8">
        <w:rPr>
          <w:rStyle w:val="CommentReference"/>
          <w:sz w:val="24"/>
          <w:szCs w:val="24"/>
        </w:rPr>
        <w:commentReference w:id="12"/>
      </w:r>
      <w:r w:rsidR="00550DEC">
        <w:t xml:space="preserve">ja </w:t>
      </w:r>
      <w:r w:rsidR="001543AB">
        <w:t xml:space="preserve">kaitse-eeskirja </w:t>
      </w:r>
      <w:r w:rsidR="00550DEC">
        <w:t xml:space="preserve">muutmise </w:t>
      </w:r>
      <w:r>
        <w:t>otsuse eelnõu kooskõlasta</w:t>
      </w:r>
      <w:r w:rsidR="254E36DF">
        <w:t>takse</w:t>
      </w:r>
      <w:r>
        <w:t xml:space="preserve"> Kliimaministeeriumiga.</w:t>
      </w:r>
      <w:r w:rsidR="00C03FFF">
        <w:t>“;</w:t>
      </w:r>
      <w:bookmarkStart w:name="_Hlk165039007" w:id="18"/>
      <w:bookmarkEnd w:id="2"/>
    </w:p>
    <w:bookmarkEnd w:id="11"/>
    <w:p w:rsidR="008A393A" w:rsidP="19063FA7" w:rsidRDefault="008A393A" w14:paraId="5865170D" w14:textId="77777777">
      <w:pPr>
        <w:pStyle w:val="pf0"/>
        <w:spacing w:before="0" w:beforeAutospacing="0" w:after="0" w:afterAutospacing="0"/>
        <w:contextualSpacing/>
        <w:jc w:val="both"/>
        <w:rPr>
          <w:rStyle w:val="cf01"/>
          <w:rFonts w:ascii="Times New Roman" w:hAnsi="Times New Roman" w:cs="Times New Roman"/>
          <w:b/>
          <w:bCs/>
          <w:sz w:val="24"/>
          <w:szCs w:val="24"/>
        </w:rPr>
      </w:pPr>
    </w:p>
    <w:p w:rsidR="00C76DC4" w:rsidP="04EEB876" w:rsidRDefault="00D158A8" w14:paraId="40575DE1" w14:textId="41AD2930">
      <w:pPr>
        <w:pStyle w:val="pf0"/>
        <w:spacing w:before="0" w:beforeAutospacing="0" w:after="0" w:afterAutospacing="0"/>
        <w:contextualSpacing/>
        <w:jc w:val="both"/>
        <w:rPr>
          <w:rStyle w:val="cf01"/>
          <w:rFonts w:ascii="Times New Roman" w:hAnsi="Times New Roman" w:cs="Times New Roman"/>
          <w:sz w:val="24"/>
          <w:szCs w:val="24"/>
        </w:rPr>
      </w:pPr>
      <w:r>
        <w:rPr>
          <w:rStyle w:val="cf01"/>
          <w:rFonts w:ascii="Times New Roman" w:hAnsi="Times New Roman" w:cs="Times New Roman"/>
          <w:b/>
          <w:bCs/>
          <w:sz w:val="24"/>
          <w:szCs w:val="24"/>
        </w:rPr>
        <w:t>5</w:t>
      </w:r>
      <w:r w:rsidRPr="04EEB876" w:rsidR="00C76DC4">
        <w:rPr>
          <w:rStyle w:val="cf01"/>
          <w:rFonts w:ascii="Times New Roman" w:hAnsi="Times New Roman" w:cs="Times New Roman"/>
          <w:b/>
          <w:bCs/>
          <w:sz w:val="24"/>
          <w:szCs w:val="24"/>
        </w:rPr>
        <w:t>)</w:t>
      </w:r>
      <w:r w:rsidRPr="04EEB876" w:rsidR="00C76DC4">
        <w:rPr>
          <w:rStyle w:val="cf01"/>
          <w:rFonts w:ascii="Times New Roman" w:hAnsi="Times New Roman" w:cs="Times New Roman"/>
          <w:sz w:val="24"/>
          <w:szCs w:val="24"/>
        </w:rPr>
        <w:t xml:space="preserve"> paragrahvi 13 täiendatakse lõikega</w:t>
      </w:r>
      <w:r w:rsidRPr="04EEB876" w:rsidR="008E7DF7">
        <w:rPr>
          <w:rStyle w:val="cf01"/>
          <w:rFonts w:ascii="Times New Roman" w:hAnsi="Times New Roman" w:cs="Times New Roman"/>
          <w:sz w:val="24"/>
          <w:szCs w:val="24"/>
        </w:rPr>
        <w:t xml:space="preserve"> 3 </w:t>
      </w:r>
      <w:r w:rsidRPr="04EEB876" w:rsidR="00C76DC4">
        <w:rPr>
          <w:rStyle w:val="cf01"/>
          <w:rFonts w:ascii="Times New Roman" w:hAnsi="Times New Roman" w:cs="Times New Roman"/>
          <w:sz w:val="24"/>
          <w:szCs w:val="24"/>
        </w:rPr>
        <w:t>järgmises sõnastuses:</w:t>
      </w:r>
    </w:p>
    <w:p w:rsidRPr="0009753B" w:rsidR="009B2831" w:rsidP="04EEB876" w:rsidRDefault="006B4616" w14:paraId="2964A10B" w14:textId="31CD6020">
      <w:pPr>
        <w:pStyle w:val="pf0"/>
        <w:spacing w:before="0" w:beforeAutospacing="0" w:after="0" w:afterAutospacing="0"/>
        <w:contextualSpacing/>
        <w:jc w:val="both"/>
        <w:rPr>
          <w:rStyle w:val="cf01"/>
          <w:rFonts w:ascii="Times New Roman" w:hAnsi="Times New Roman" w:cs="Times New Roman"/>
          <w:sz w:val="24"/>
          <w:szCs w:val="24"/>
        </w:rPr>
      </w:pPr>
      <w:r w:rsidRPr="04EEB876">
        <w:rPr>
          <w:rStyle w:val="cf01"/>
          <w:rFonts w:ascii="Times New Roman" w:hAnsi="Times New Roman" w:cs="Times New Roman"/>
          <w:sz w:val="24"/>
          <w:szCs w:val="24"/>
        </w:rPr>
        <w:t>„</w:t>
      </w:r>
      <w:r w:rsidRPr="04EEB876" w:rsidR="00A64276">
        <w:rPr>
          <w:rStyle w:val="cf01"/>
          <w:rFonts w:ascii="Times New Roman" w:hAnsi="Times New Roman" w:cs="Times New Roman"/>
          <w:sz w:val="24"/>
          <w:szCs w:val="24"/>
        </w:rPr>
        <w:t>(</w:t>
      </w:r>
      <w:r w:rsidRPr="04EEB876" w:rsidR="008E7DF7">
        <w:rPr>
          <w:rStyle w:val="cf01"/>
          <w:rFonts w:ascii="Times New Roman" w:hAnsi="Times New Roman" w:cs="Times New Roman"/>
          <w:sz w:val="24"/>
          <w:szCs w:val="24"/>
        </w:rPr>
        <w:t>3</w:t>
      </w:r>
      <w:bookmarkStart w:name="_Hlk165051685" w:id="19"/>
      <w:r w:rsidRPr="04EEB876" w:rsidR="00A64276">
        <w:rPr>
          <w:rStyle w:val="cf01"/>
          <w:rFonts w:ascii="Times New Roman" w:hAnsi="Times New Roman" w:cs="Times New Roman"/>
          <w:sz w:val="24"/>
          <w:szCs w:val="24"/>
        </w:rPr>
        <w:t xml:space="preserve">) </w:t>
      </w:r>
      <w:r w:rsidRPr="04EEB876" w:rsidR="00632E8A">
        <w:rPr>
          <w:rStyle w:val="cf01"/>
          <w:rFonts w:ascii="Times New Roman" w:hAnsi="Times New Roman" w:cs="Times New Roman"/>
          <w:sz w:val="24"/>
          <w:szCs w:val="24"/>
        </w:rPr>
        <w:t xml:space="preserve">Käesoleva seaduse § 2 lõikes 3 </w:t>
      </w:r>
      <w:r w:rsidRPr="04EEB876" w:rsidR="50B03EB4">
        <w:rPr>
          <w:rStyle w:val="cf01"/>
          <w:rFonts w:ascii="Times New Roman" w:hAnsi="Times New Roman" w:cs="Times New Roman"/>
          <w:sz w:val="24"/>
          <w:szCs w:val="24"/>
        </w:rPr>
        <w:t>sätestatud</w:t>
      </w:r>
      <w:r w:rsidRPr="04EEB876" w:rsidR="00632E8A">
        <w:rPr>
          <w:rStyle w:val="cf01"/>
          <w:rFonts w:ascii="Times New Roman" w:hAnsi="Times New Roman" w:cs="Times New Roman"/>
          <w:sz w:val="24"/>
          <w:szCs w:val="24"/>
        </w:rPr>
        <w:t xml:space="preserve"> e</w:t>
      </w:r>
      <w:r w:rsidRPr="04EEB876" w:rsidR="00A64276">
        <w:rPr>
          <w:rStyle w:val="cf01"/>
          <w:rFonts w:ascii="Times New Roman" w:hAnsi="Times New Roman" w:cs="Times New Roman"/>
          <w:sz w:val="24"/>
          <w:szCs w:val="24"/>
        </w:rPr>
        <w:t xml:space="preserve">esmärgi </w:t>
      </w:r>
      <w:commentRangeStart w:id="20"/>
      <w:del w:author="Mari Koik - JUSTDIGI" w:date="2026-01-27T15:57:00Z" w16du:dateUtc="2026-01-27T13:57:00Z" w:id="21">
        <w:r w:rsidRPr="04EEB876" w:rsidDel="00D55145" w:rsidR="0009753B">
          <w:rPr>
            <w:rStyle w:val="cf01"/>
            <w:rFonts w:ascii="Times New Roman" w:hAnsi="Times New Roman" w:cs="Times New Roman"/>
            <w:sz w:val="24"/>
            <w:szCs w:val="24"/>
          </w:rPr>
          <w:delText xml:space="preserve">saavutamisel </w:delText>
        </w:r>
      </w:del>
      <w:ins w:author="Mari Koik - JUSTDIGI" w:date="2026-01-27T15:57:00Z" w16du:dateUtc="2026-01-27T13:57:00Z" w:id="22">
        <w:r w:rsidRPr="04EEB876" w:rsidR="00D55145">
          <w:rPr>
            <w:rStyle w:val="cf01"/>
            <w:rFonts w:ascii="Times New Roman" w:hAnsi="Times New Roman" w:cs="Times New Roman"/>
            <w:sz w:val="24"/>
            <w:szCs w:val="24"/>
          </w:rPr>
          <w:t>saavutamise</w:t>
        </w:r>
        <w:r w:rsidR="00D55145">
          <w:rPr>
            <w:rStyle w:val="cf01"/>
            <w:rFonts w:ascii="Times New Roman" w:hAnsi="Times New Roman" w:cs="Times New Roman"/>
            <w:sz w:val="24"/>
            <w:szCs w:val="24"/>
          </w:rPr>
          <w:t>ks</w:t>
        </w:r>
        <w:r w:rsidRPr="04EEB876" w:rsidR="00D55145">
          <w:rPr>
            <w:rStyle w:val="cf01"/>
            <w:rFonts w:ascii="Times New Roman" w:hAnsi="Times New Roman" w:cs="Times New Roman"/>
            <w:sz w:val="24"/>
            <w:szCs w:val="24"/>
          </w:rPr>
          <w:t xml:space="preserve"> </w:t>
        </w:r>
      </w:ins>
      <w:del w:author="Mari Koik - JUSTDIGI" w:date="2026-01-27T15:57:00Z" w16du:dateUtc="2026-01-27T13:57:00Z" w:id="23">
        <w:r w:rsidRPr="04EEB876" w:rsidDel="00D55145" w:rsidR="0057535E">
          <w:rPr>
            <w:rStyle w:val="cf01"/>
            <w:rFonts w:ascii="Times New Roman" w:hAnsi="Times New Roman" w:cs="Times New Roman"/>
            <w:sz w:val="24"/>
            <w:szCs w:val="24"/>
          </w:rPr>
          <w:delText xml:space="preserve">lähtub </w:delText>
        </w:r>
        <w:r w:rsidRPr="04EEB876" w:rsidDel="00D55145" w:rsidR="001F4A48">
          <w:rPr>
            <w:rStyle w:val="cf01"/>
            <w:rFonts w:ascii="Times New Roman" w:hAnsi="Times New Roman" w:cs="Times New Roman"/>
            <w:sz w:val="24"/>
            <w:szCs w:val="24"/>
          </w:rPr>
          <w:delText>Keskkonnaamet</w:delText>
        </w:r>
        <w:r w:rsidRPr="04EEB876" w:rsidDel="00D55145" w:rsidR="00A64276">
          <w:rPr>
            <w:rStyle w:val="cf01"/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4EEB876" w:rsidR="00632E8A">
        <w:rPr>
          <w:rStyle w:val="cf01"/>
          <w:rFonts w:ascii="Times New Roman" w:hAnsi="Times New Roman" w:cs="Times New Roman"/>
          <w:sz w:val="24"/>
          <w:szCs w:val="24"/>
        </w:rPr>
        <w:t>valdkonna</w:t>
      </w:r>
      <w:r w:rsidRPr="04EEB876" w:rsidR="006268B2">
        <w:rPr>
          <w:rStyle w:val="cf01"/>
          <w:rFonts w:ascii="Times New Roman" w:hAnsi="Times New Roman" w:cs="Times New Roman"/>
          <w:sz w:val="24"/>
          <w:szCs w:val="24"/>
        </w:rPr>
        <w:t xml:space="preserve"> eest vastutavale</w:t>
      </w:r>
      <w:r w:rsidRPr="04EEB876" w:rsidR="00632E8A">
        <w:rPr>
          <w:rStyle w:val="cf01"/>
          <w:rFonts w:ascii="Times New Roman" w:hAnsi="Times New Roman" w:cs="Times New Roman"/>
          <w:sz w:val="24"/>
          <w:szCs w:val="24"/>
        </w:rPr>
        <w:t xml:space="preserve"> ministrile </w:t>
      </w:r>
      <w:ins w:author="Mari Koik - JUSTDIGI" w:date="2026-01-27T15:59:00Z" w16du:dateUtc="2026-01-27T13:59:00Z" w:id="24">
        <w:r w:rsidR="00B75D0B">
          <w:rPr>
            <w:rStyle w:val="cf01"/>
            <w:rFonts w:ascii="Times New Roman" w:hAnsi="Times New Roman" w:cs="Times New Roman"/>
            <w:sz w:val="24"/>
            <w:szCs w:val="24"/>
          </w:rPr>
          <w:t xml:space="preserve">tehtavas </w:t>
        </w:r>
        <w:r w:rsidRPr="04EEB876" w:rsidR="00B75D0B">
          <w:rPr>
            <w:rStyle w:val="cf01"/>
            <w:rFonts w:ascii="Times New Roman" w:hAnsi="Times New Roman" w:cs="Times New Roman"/>
            <w:sz w:val="24"/>
            <w:szCs w:val="24"/>
          </w:rPr>
          <w:t>ettepaneku</w:t>
        </w:r>
        <w:r w:rsidR="00B75D0B">
          <w:rPr>
            <w:rStyle w:val="cf01"/>
            <w:rFonts w:ascii="Times New Roman" w:hAnsi="Times New Roman" w:cs="Times New Roman"/>
            <w:sz w:val="24"/>
            <w:szCs w:val="24"/>
          </w:rPr>
          <w:t>s</w:t>
        </w:r>
        <w:r w:rsidRPr="04EEB876" w:rsidR="00B75D0B">
          <w:rPr>
            <w:rStyle w:val="cf01"/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4EEB876" w:rsidR="001F4A48">
        <w:rPr>
          <w:rStyle w:val="cf01"/>
          <w:rFonts w:ascii="Times New Roman" w:hAnsi="Times New Roman" w:cs="Times New Roman"/>
          <w:sz w:val="24"/>
          <w:szCs w:val="24"/>
        </w:rPr>
        <w:t>alade kaitse alt välja arvamiseks</w:t>
      </w:r>
      <w:r w:rsidRPr="04EEB876" w:rsidR="00617F29">
        <w:rPr>
          <w:rStyle w:val="cf01"/>
          <w:rFonts w:ascii="Times New Roman" w:hAnsi="Times New Roman" w:cs="Times New Roman"/>
          <w:sz w:val="24"/>
          <w:szCs w:val="24"/>
        </w:rPr>
        <w:t xml:space="preserve"> ja</w:t>
      </w:r>
      <w:r w:rsidRPr="04EEB876" w:rsidR="002B2E5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Pr="04EEB876" w:rsidR="009B705E">
        <w:rPr>
          <w:rStyle w:val="cf01"/>
          <w:rFonts w:ascii="Times New Roman" w:hAnsi="Times New Roman" w:cs="Times New Roman"/>
          <w:sz w:val="24"/>
          <w:szCs w:val="24"/>
        </w:rPr>
        <w:t>kaitse</w:t>
      </w:r>
      <w:r w:rsidRPr="04EEB876" w:rsidR="0008105F">
        <w:rPr>
          <w:rStyle w:val="cf01"/>
          <w:rFonts w:ascii="Times New Roman" w:hAnsi="Times New Roman" w:cs="Times New Roman"/>
          <w:sz w:val="24"/>
          <w:szCs w:val="24"/>
        </w:rPr>
        <w:t>-eeskirjade muutmise</w:t>
      </w:r>
      <w:r w:rsidRPr="04EEB876" w:rsidR="002B2E55">
        <w:rPr>
          <w:rStyle w:val="cf01"/>
          <w:rFonts w:ascii="Times New Roman" w:hAnsi="Times New Roman" w:cs="Times New Roman"/>
          <w:sz w:val="24"/>
          <w:szCs w:val="24"/>
        </w:rPr>
        <w:t>ks</w:t>
      </w:r>
      <w:r w:rsidRPr="04EEB876" w:rsidR="0057535E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commentRangeEnd w:id="20"/>
      <w:r w:rsidRPr="04EEB876" w:rsidR="00C721BE">
        <w:rPr>
          <w:rStyle w:val="CommentReference"/>
          <w:sz w:val="24"/>
          <w:szCs w:val="24"/>
        </w:rPr>
        <w:commentReference w:id="20"/>
      </w:r>
      <w:del w:author="Mari Koik - JUSTDIGI" w:date="2026-01-27T15:58:00Z" w16du:dateUtc="2026-01-27T13:58:00Z" w:id="25">
        <w:r w:rsidRPr="04EEB876" w:rsidDel="00B75D0B" w:rsidR="0057535E">
          <w:rPr>
            <w:rStyle w:val="cf01"/>
            <w:rFonts w:ascii="Times New Roman" w:hAnsi="Times New Roman" w:cs="Times New Roman"/>
            <w:sz w:val="24"/>
            <w:szCs w:val="24"/>
          </w:rPr>
          <w:delText>ettepaneku</w:delText>
        </w:r>
        <w:r w:rsidRPr="04EEB876" w:rsidDel="002D512B" w:rsidR="0057535E">
          <w:rPr>
            <w:rStyle w:val="cf01"/>
            <w:rFonts w:ascii="Times New Roman" w:hAnsi="Times New Roman" w:cs="Times New Roman"/>
            <w:sz w:val="24"/>
            <w:szCs w:val="24"/>
          </w:rPr>
          <w:delText xml:space="preserve"> tegemisel</w:delText>
        </w:r>
        <w:r w:rsidRPr="04EEB876" w:rsidDel="00B75D0B" w:rsidR="009B705E">
          <w:rPr>
            <w:rStyle w:val="cf01"/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author="Mari Koik - JUSTDIGI" w:date="2026-01-27T15:57:00Z" w16du:dateUtc="2026-01-27T13:57:00Z" w:id="26">
        <w:r w:rsidRPr="04EEB876" w:rsidR="00D55145">
          <w:rPr>
            <w:rStyle w:val="cf01"/>
            <w:rFonts w:ascii="Times New Roman" w:hAnsi="Times New Roman" w:cs="Times New Roman"/>
            <w:sz w:val="24"/>
            <w:szCs w:val="24"/>
          </w:rPr>
          <w:t xml:space="preserve">lähtub Keskkonnaamet </w:t>
        </w:r>
      </w:ins>
      <w:r w:rsidRPr="04EEB876" w:rsidR="00EE40B1">
        <w:rPr>
          <w:rStyle w:val="cf01"/>
          <w:rFonts w:ascii="Times New Roman" w:hAnsi="Times New Roman" w:cs="Times New Roman"/>
          <w:sz w:val="24"/>
          <w:szCs w:val="24"/>
        </w:rPr>
        <w:t>sama paragrahvi</w:t>
      </w:r>
      <w:r w:rsidRPr="04EEB876" w:rsidR="009B705E">
        <w:rPr>
          <w:rStyle w:val="cf01"/>
          <w:rFonts w:ascii="Times New Roman" w:hAnsi="Times New Roman" w:cs="Times New Roman"/>
          <w:sz w:val="24"/>
          <w:szCs w:val="24"/>
        </w:rPr>
        <w:t xml:space="preserve"> lõi</w:t>
      </w:r>
      <w:r w:rsidRPr="04EEB876" w:rsidR="00632E8A">
        <w:rPr>
          <w:rStyle w:val="cf01"/>
          <w:rFonts w:ascii="Times New Roman" w:hAnsi="Times New Roman" w:cs="Times New Roman"/>
          <w:sz w:val="24"/>
          <w:szCs w:val="24"/>
        </w:rPr>
        <w:t>get</w:t>
      </w:r>
      <w:r w:rsidRPr="04EEB876" w:rsidR="009B705E">
        <w:rPr>
          <w:rStyle w:val="cf01"/>
          <w:rFonts w:ascii="Times New Roman" w:hAnsi="Times New Roman" w:cs="Times New Roman"/>
          <w:sz w:val="24"/>
          <w:szCs w:val="24"/>
        </w:rPr>
        <w:t xml:space="preserve">es 1 ja 2 </w:t>
      </w:r>
      <w:del w:author="Mari Koik - JUSTDIGI" w:date="2026-01-27T14:51:00Z" w16du:dateUtc="2026-01-27T12:51:00Z" w:id="27">
        <w:r w:rsidRPr="04EEB876" w:rsidDel="00C15C22" w:rsidR="009B705E">
          <w:rPr>
            <w:rStyle w:val="cf01"/>
            <w:rFonts w:ascii="Times New Roman" w:hAnsi="Times New Roman" w:cs="Times New Roman"/>
            <w:sz w:val="24"/>
            <w:szCs w:val="24"/>
          </w:rPr>
          <w:delText>s</w:delText>
        </w:r>
        <w:r w:rsidRPr="00C15C22" w:rsidDel="00C15C22" w:rsidR="009B705E">
          <w:rPr>
            <w:rStyle w:val="cf01"/>
            <w:rFonts w:ascii="Times New Roman" w:hAnsi="Times New Roman" w:cs="Times New Roman"/>
            <w:sz w:val="24"/>
            <w:szCs w:val="24"/>
          </w:rPr>
          <w:delText>ea</w:delText>
        </w:r>
        <w:r w:rsidRPr="04EEB876" w:rsidDel="00C15C22" w:rsidR="009B705E">
          <w:rPr>
            <w:rStyle w:val="cf01"/>
            <w:rFonts w:ascii="Times New Roman" w:hAnsi="Times New Roman" w:cs="Times New Roman"/>
            <w:sz w:val="24"/>
            <w:szCs w:val="24"/>
          </w:rPr>
          <w:delText xml:space="preserve">tud </w:delText>
        </w:r>
      </w:del>
      <w:ins w:author="Mari Koik - JUSTDIGI" w:date="2026-01-27T14:51:00Z" w16du:dateUtc="2026-01-27T12:51:00Z" w:id="28">
        <w:r w:rsidRPr="04EEB876" w:rsidR="00C15C22">
          <w:rPr>
            <w:rStyle w:val="cf01"/>
            <w:rFonts w:ascii="Times New Roman" w:hAnsi="Times New Roman" w:cs="Times New Roman"/>
            <w:sz w:val="24"/>
            <w:szCs w:val="24"/>
          </w:rPr>
          <w:t>s</w:t>
        </w:r>
        <w:r w:rsidR="00C15C22">
          <w:rPr>
            <w:rStyle w:val="cf01"/>
            <w:rFonts w:ascii="Times New Roman" w:hAnsi="Times New Roman" w:cs="Times New Roman"/>
            <w:sz w:val="24"/>
            <w:szCs w:val="24"/>
          </w:rPr>
          <w:t>ätest</w:t>
        </w:r>
      </w:ins>
      <w:ins w:author="Mari Koik - JUSTDIGI" w:date="2026-01-27T14:52:00Z" w16du:dateUtc="2026-01-27T12:52:00Z" w:id="29">
        <w:r w:rsidR="00C15C22">
          <w:rPr>
            <w:rStyle w:val="cf01"/>
            <w:rFonts w:ascii="Times New Roman" w:hAnsi="Times New Roman" w:cs="Times New Roman"/>
            <w:sz w:val="24"/>
            <w:szCs w:val="24"/>
          </w:rPr>
          <w:t>a</w:t>
        </w:r>
      </w:ins>
      <w:ins w:author="Mari Koik - JUSTDIGI" w:date="2026-01-27T14:51:00Z" w16du:dateUtc="2026-01-27T12:51:00Z" w:id="30">
        <w:r w:rsidRPr="04EEB876" w:rsidR="00C15C22">
          <w:rPr>
            <w:rStyle w:val="cf01"/>
            <w:rFonts w:ascii="Times New Roman" w:hAnsi="Times New Roman" w:cs="Times New Roman"/>
            <w:sz w:val="24"/>
            <w:szCs w:val="24"/>
          </w:rPr>
          <w:t xml:space="preserve">tud </w:t>
        </w:r>
      </w:ins>
      <w:r w:rsidRPr="04EEB876" w:rsidR="009B705E">
        <w:rPr>
          <w:rStyle w:val="cf01"/>
          <w:rFonts w:ascii="Times New Roman" w:hAnsi="Times New Roman" w:cs="Times New Roman"/>
          <w:sz w:val="24"/>
          <w:szCs w:val="24"/>
        </w:rPr>
        <w:t>põhimõtetest</w:t>
      </w:r>
      <w:r w:rsidRPr="04EEB876" w:rsidR="00FD6093">
        <w:rPr>
          <w:rStyle w:val="cf01"/>
          <w:rFonts w:ascii="Times New Roman" w:hAnsi="Times New Roman" w:cs="Times New Roman"/>
          <w:sz w:val="24"/>
          <w:szCs w:val="24"/>
        </w:rPr>
        <w:t>,</w:t>
      </w:r>
      <w:r w:rsidRPr="04EEB876" w:rsidR="009B705E">
        <w:rPr>
          <w:rStyle w:val="cf01"/>
          <w:rFonts w:ascii="Times New Roman" w:hAnsi="Times New Roman" w:cs="Times New Roman"/>
          <w:sz w:val="24"/>
          <w:szCs w:val="24"/>
        </w:rPr>
        <w:t xml:space="preserve"> liikide ja elupaikade seisundi seire</w:t>
      </w:r>
      <w:r w:rsidRPr="04EEB876" w:rsidR="00604540">
        <w:rPr>
          <w:rStyle w:val="cf01"/>
          <w:rFonts w:ascii="Times New Roman" w:hAnsi="Times New Roman" w:cs="Times New Roman"/>
          <w:sz w:val="24"/>
          <w:szCs w:val="24"/>
        </w:rPr>
        <w:t>st</w:t>
      </w:r>
      <w:r w:rsidRPr="04EEB876" w:rsidR="2A5B7BFC">
        <w:rPr>
          <w:rStyle w:val="cf01"/>
          <w:rFonts w:ascii="Times New Roman" w:hAnsi="Times New Roman" w:cs="Times New Roman"/>
          <w:sz w:val="24"/>
          <w:szCs w:val="24"/>
        </w:rPr>
        <w:t>,</w:t>
      </w:r>
      <w:r w:rsidRPr="04EEB876" w:rsidR="009B705E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Pr="04EEB876" w:rsidR="006D4591">
        <w:rPr>
          <w:rStyle w:val="cf01"/>
          <w:rFonts w:ascii="Times New Roman" w:hAnsi="Times New Roman" w:cs="Times New Roman"/>
          <w:sz w:val="24"/>
          <w:szCs w:val="24"/>
        </w:rPr>
        <w:t xml:space="preserve">asjakohaste </w:t>
      </w:r>
      <w:r w:rsidRPr="04EEB876" w:rsidR="00030572">
        <w:rPr>
          <w:rStyle w:val="cf01"/>
          <w:rFonts w:ascii="Times New Roman" w:hAnsi="Times New Roman" w:cs="Times New Roman"/>
          <w:sz w:val="24"/>
          <w:szCs w:val="24"/>
        </w:rPr>
        <w:t xml:space="preserve">uuringute </w:t>
      </w:r>
      <w:r w:rsidRPr="04EEB876" w:rsidR="008261E4">
        <w:rPr>
          <w:rStyle w:val="cf01"/>
          <w:rFonts w:ascii="Times New Roman" w:hAnsi="Times New Roman" w:cs="Times New Roman"/>
          <w:sz w:val="24"/>
          <w:szCs w:val="24"/>
        </w:rPr>
        <w:t xml:space="preserve">ja inventuuride </w:t>
      </w:r>
      <w:r w:rsidRPr="04EEB876" w:rsidR="009B705E">
        <w:rPr>
          <w:rStyle w:val="cf01"/>
          <w:rFonts w:ascii="Times New Roman" w:hAnsi="Times New Roman" w:cs="Times New Roman"/>
          <w:sz w:val="24"/>
          <w:szCs w:val="24"/>
        </w:rPr>
        <w:t>tulemustest</w:t>
      </w:r>
      <w:r w:rsidRPr="04EEB876" w:rsidR="00C63CFC">
        <w:rPr>
          <w:rStyle w:val="cf01"/>
          <w:rFonts w:ascii="Times New Roman" w:hAnsi="Times New Roman" w:cs="Times New Roman"/>
          <w:sz w:val="24"/>
          <w:szCs w:val="24"/>
        </w:rPr>
        <w:t xml:space="preserve"> ning</w:t>
      </w:r>
      <w:r w:rsidRPr="04EEB876" w:rsidR="003309C3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commentRangeStart w:id="31"/>
      <w:del w:author="Mari Koik - JUSTDIGI" w:date="2026-01-26T11:20:00Z" w16du:dateUtc="2026-01-26T09:20:00Z" w:id="32">
        <w:r w:rsidRPr="04EEB876" w:rsidDel="00E71519" w:rsidR="0009753B">
          <w:rPr>
            <w:rStyle w:val="cf01"/>
            <w:rFonts w:ascii="Times New Roman" w:hAnsi="Times New Roman"/>
            <w:sz w:val="24"/>
            <w:szCs w:val="24"/>
          </w:rPr>
          <w:delText xml:space="preserve">arvestades </w:delText>
        </w:r>
      </w:del>
      <w:r w:rsidRPr="04EEB876" w:rsidR="0009753B">
        <w:rPr>
          <w:rStyle w:val="cf01"/>
          <w:rFonts w:ascii="Times New Roman" w:hAnsi="Times New Roman" w:cs="Times New Roman"/>
          <w:sz w:val="24"/>
          <w:szCs w:val="24"/>
        </w:rPr>
        <w:t xml:space="preserve">käesoleva seaduse </w:t>
      </w:r>
      <w:r w:rsidR="0009753B">
        <w:t xml:space="preserve">§ 1 lõikes 1 sätestatud </w:t>
      </w:r>
      <w:del w:author="Mari Koik - JUSTDIGI" w:date="2026-01-26T11:20:00Z" w16du:dateUtc="2026-01-26T09:20:00Z" w:id="33">
        <w:r w:rsidDel="00E71519" w:rsidR="0009753B">
          <w:delText>eesmärki</w:delText>
        </w:r>
      </w:del>
      <w:ins w:author="Mari Koik - JUSTDIGI" w:date="2026-01-26T11:20:00Z" w16du:dateUtc="2026-01-26T09:20:00Z" w:id="34">
        <w:r w:rsidR="00E71519">
          <w:t>eesmärgist</w:t>
        </w:r>
      </w:ins>
      <w:r w:rsidR="00467B06">
        <w:t>.</w:t>
      </w:r>
      <w:commentRangeEnd w:id="31"/>
      <w:r w:rsidR="006F1CA3">
        <w:rPr>
          <w:rStyle w:val="CommentReference"/>
          <w:sz w:val="24"/>
          <w:szCs w:val="24"/>
        </w:rPr>
        <w:commentReference w:id="31"/>
      </w:r>
      <w:r w:rsidR="00467B06">
        <w:t>“;</w:t>
      </w:r>
      <w:bookmarkEnd w:id="19"/>
    </w:p>
    <w:bookmarkEnd w:id="18"/>
    <w:p w:rsidRPr="009B2831" w:rsidR="00A349C2" w:rsidP="00533AC9" w:rsidRDefault="00A349C2" w14:paraId="3B311534" w14:textId="77777777">
      <w:pPr>
        <w:spacing w:after="0" w:line="240" w:lineRule="auto"/>
        <w:ind w:left="0" w:right="51" w:firstLine="0"/>
        <w:contextualSpacing/>
        <w:rPr>
          <w:b/>
          <w:color w:val="auto"/>
          <w:szCs w:val="24"/>
        </w:rPr>
      </w:pPr>
    </w:p>
    <w:p w:rsidRPr="008939CB" w:rsidR="00FD44FB" w:rsidP="00533AC9" w:rsidRDefault="00D158A8" w14:paraId="2DC7F471" w14:textId="2B226B08">
      <w:pPr>
        <w:spacing w:after="0" w:line="240" w:lineRule="auto"/>
        <w:ind w:left="0" w:right="51" w:firstLine="0"/>
        <w:contextualSpacing/>
        <w:rPr>
          <w:color w:val="auto"/>
          <w:szCs w:val="24"/>
        </w:rPr>
      </w:pPr>
      <w:r>
        <w:rPr>
          <w:b/>
          <w:color w:val="auto"/>
          <w:szCs w:val="24"/>
        </w:rPr>
        <w:t>6</w:t>
      </w:r>
      <w:r w:rsidRPr="008939CB" w:rsidR="0084007E">
        <w:rPr>
          <w:b/>
          <w:color w:val="auto"/>
          <w:szCs w:val="24"/>
        </w:rPr>
        <w:t>)</w:t>
      </w:r>
      <w:r w:rsidRPr="008939CB" w:rsidR="0084007E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 xml:space="preserve">paragrahvi 14 lõiget 1 täiendatakse punktiga </w:t>
      </w:r>
      <w:r w:rsidR="00710101">
        <w:rPr>
          <w:color w:val="auto"/>
          <w:szCs w:val="24"/>
        </w:rPr>
        <w:t>12</w:t>
      </w:r>
      <w:r w:rsidR="000D1BF2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>järgmises sõnastuses:</w:t>
      </w:r>
    </w:p>
    <w:p w:rsidRPr="00BA1FEA" w:rsidR="000D1BF2" w:rsidP="00E12B84" w:rsidRDefault="00BD3AB8" w14:paraId="35FB580A" w14:textId="2BD128E0">
      <w:pPr>
        <w:spacing w:after="0" w:line="240" w:lineRule="auto"/>
        <w:ind w:left="0" w:firstLine="0"/>
        <w:contextualSpacing/>
        <w:rPr>
          <w:color w:val="auto"/>
          <w:szCs w:val="24"/>
        </w:rPr>
      </w:pPr>
      <w:r w:rsidRPr="008939CB">
        <w:rPr>
          <w:color w:val="auto"/>
          <w:szCs w:val="24"/>
        </w:rPr>
        <w:t>„</w:t>
      </w:r>
      <w:r w:rsidR="00710101">
        <w:rPr>
          <w:color w:val="auto"/>
          <w:szCs w:val="24"/>
        </w:rPr>
        <w:t>1</w:t>
      </w:r>
      <w:r w:rsidR="00AE0957">
        <w:rPr>
          <w:color w:val="auto"/>
          <w:szCs w:val="24"/>
        </w:rPr>
        <w:t>2</w:t>
      </w:r>
      <w:r w:rsidRPr="000D1BF2" w:rsidR="000D1BF2">
        <w:rPr>
          <w:color w:val="auto"/>
          <w:szCs w:val="24"/>
        </w:rPr>
        <w:t>)</w:t>
      </w:r>
      <w:r w:rsidRPr="00AE098E" w:rsidR="00AE098E">
        <w:rPr>
          <w:rFonts w:ascii="Aptos" w:hAnsi="Aptos" w:cs="Aptos"/>
          <w:color w:val="auto"/>
          <w:sz w:val="22"/>
          <w14:ligatures w14:val="standardContextual"/>
        </w:rPr>
        <w:t xml:space="preserve"> </w:t>
      </w:r>
      <w:r w:rsidRPr="00AE098E" w:rsidR="00AE098E">
        <w:rPr>
          <w:color w:val="202020"/>
          <w:szCs w:val="24"/>
          <w:shd w:val="clear" w:color="auto" w:fill="FFFFFF"/>
        </w:rPr>
        <w:t>hoolda</w:t>
      </w:r>
      <w:r w:rsidR="00866EB0">
        <w:rPr>
          <w:color w:val="202020"/>
          <w:szCs w:val="24"/>
          <w:shd w:val="clear" w:color="auto" w:fill="FFFFFF"/>
        </w:rPr>
        <w:t>da</w:t>
      </w:r>
      <w:r w:rsidRPr="00AE098E" w:rsidR="00AE098E">
        <w:rPr>
          <w:color w:val="202020"/>
          <w:szCs w:val="24"/>
          <w:shd w:val="clear" w:color="auto" w:fill="FFFFFF"/>
        </w:rPr>
        <w:t xml:space="preserve"> </w:t>
      </w:r>
      <w:r w:rsidRPr="00EA2ECE" w:rsidR="00EA2ECE">
        <w:rPr>
          <w:color w:val="202020"/>
          <w:szCs w:val="24"/>
          <w:shd w:val="clear" w:color="auto" w:fill="FFFFFF"/>
        </w:rPr>
        <w:t>maaparandussüsteemi</w:t>
      </w:r>
      <w:r w:rsidR="00EA2ECE">
        <w:rPr>
          <w:color w:val="202020"/>
          <w:szCs w:val="24"/>
          <w:shd w:val="clear" w:color="auto" w:fill="FFFFFF"/>
        </w:rPr>
        <w:t xml:space="preserve"> </w:t>
      </w:r>
      <w:r w:rsidRPr="00AE098E" w:rsidR="009D37D9">
        <w:rPr>
          <w:color w:val="202020"/>
          <w:szCs w:val="24"/>
          <w:shd w:val="clear" w:color="auto" w:fill="FFFFFF"/>
        </w:rPr>
        <w:t>ehitis</w:t>
      </w:r>
      <w:r w:rsidR="009D37D9">
        <w:rPr>
          <w:color w:val="202020"/>
          <w:szCs w:val="24"/>
          <w:shd w:val="clear" w:color="auto" w:fill="FFFFFF"/>
        </w:rPr>
        <w:t xml:space="preserve">i </w:t>
      </w:r>
      <w:r w:rsidRPr="00AE098E" w:rsidR="00AE098E">
        <w:rPr>
          <w:color w:val="202020"/>
          <w:szCs w:val="24"/>
          <w:shd w:val="clear" w:color="auto" w:fill="FFFFFF"/>
        </w:rPr>
        <w:t>või</w:t>
      </w:r>
      <w:r w:rsidR="00E12B84">
        <w:rPr>
          <w:color w:val="202020"/>
          <w:szCs w:val="24"/>
          <w:shd w:val="clear" w:color="auto" w:fill="FFFFFF"/>
        </w:rPr>
        <w:t xml:space="preserve"> </w:t>
      </w:r>
      <w:r w:rsidR="00866EB0">
        <w:rPr>
          <w:color w:val="202020"/>
          <w:szCs w:val="24"/>
          <w:shd w:val="clear" w:color="auto" w:fill="FFFFFF"/>
        </w:rPr>
        <w:t xml:space="preserve">teha </w:t>
      </w:r>
      <w:r w:rsidRPr="00AE098E" w:rsidR="00AE098E">
        <w:rPr>
          <w:color w:val="202020"/>
          <w:szCs w:val="24"/>
          <w:shd w:val="clear" w:color="auto" w:fill="FFFFFF"/>
        </w:rPr>
        <w:t xml:space="preserve">maaparandushoiutöid, mille käigus eemaldatakse setet mehhaniseeritult või </w:t>
      </w:r>
      <w:r w:rsidR="00195761">
        <w:rPr>
          <w:color w:val="202020"/>
          <w:szCs w:val="24"/>
          <w:shd w:val="clear" w:color="auto" w:fill="FFFFFF"/>
        </w:rPr>
        <w:t>muude</w:t>
      </w:r>
      <w:r w:rsidRPr="00AE098E" w:rsidR="00195761">
        <w:rPr>
          <w:color w:val="202020"/>
          <w:szCs w:val="24"/>
          <w:shd w:val="clear" w:color="auto" w:fill="FFFFFF"/>
        </w:rPr>
        <w:t xml:space="preserve">takse </w:t>
      </w:r>
      <w:r w:rsidRPr="00AE098E" w:rsidR="00AE098E">
        <w:rPr>
          <w:color w:val="202020"/>
          <w:szCs w:val="24"/>
          <w:shd w:val="clear" w:color="auto" w:fill="FFFFFF"/>
        </w:rPr>
        <w:t>veerežiimi.</w:t>
      </w:r>
      <w:r w:rsidRPr="00BA1FEA" w:rsidR="000D1BF2">
        <w:rPr>
          <w:color w:val="202020"/>
          <w:szCs w:val="24"/>
          <w:shd w:val="clear" w:color="auto" w:fill="FFFFFF"/>
        </w:rPr>
        <w:t>“</w:t>
      </w:r>
      <w:r w:rsidR="008F31F2">
        <w:rPr>
          <w:color w:val="202020"/>
          <w:szCs w:val="24"/>
          <w:shd w:val="clear" w:color="auto" w:fill="FFFFFF"/>
        </w:rPr>
        <w:t>;</w:t>
      </w:r>
    </w:p>
    <w:p w:rsidR="005D6D03" w:rsidP="00533AC9" w:rsidRDefault="005D6D03" w14:paraId="63DEF46A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="009163D5" w:rsidP="009163D5" w:rsidRDefault="00D158A8" w14:paraId="6B48925E" w14:textId="1219D2B3">
      <w:pPr>
        <w:spacing w:after="0" w:line="240" w:lineRule="auto"/>
        <w:ind w:left="0" w:right="51" w:firstLine="0"/>
      </w:pPr>
      <w:bookmarkStart w:name="_Hlk208320803" w:id="35"/>
      <w:bookmarkStart w:name="_Hlk208305597" w:id="36"/>
      <w:r>
        <w:rPr>
          <w:b/>
          <w:bCs/>
          <w:color w:val="auto"/>
          <w:szCs w:val="24"/>
        </w:rPr>
        <w:t>7</w:t>
      </w:r>
      <w:r w:rsidRPr="0058558A" w:rsidR="009163D5">
        <w:rPr>
          <w:b/>
          <w:bCs/>
          <w:color w:val="auto"/>
          <w:szCs w:val="24"/>
        </w:rPr>
        <w:t>)</w:t>
      </w:r>
      <w:r w:rsidRPr="0058558A" w:rsidR="009163D5">
        <w:rPr>
          <w:color w:val="auto"/>
          <w:szCs w:val="24"/>
        </w:rPr>
        <w:t xml:space="preserve"> </w:t>
      </w:r>
      <w:r w:rsidRPr="0058558A" w:rsidR="009163D5">
        <w:t xml:space="preserve">seadust täiendatakse </w:t>
      </w:r>
      <w:r w:rsidRPr="0058558A" w:rsidR="009163D5">
        <w:rPr>
          <w:bCs/>
        </w:rPr>
        <w:t>§</w:t>
      </w:r>
      <w:r w:rsidRPr="0058558A" w:rsidR="009163D5">
        <w:t>-ga 14</w:t>
      </w:r>
      <w:r w:rsidRPr="0058558A" w:rsidR="009163D5">
        <w:rPr>
          <w:vertAlign w:val="superscript"/>
        </w:rPr>
        <w:t>1</w:t>
      </w:r>
      <w:r w:rsidRPr="0058558A" w:rsidR="009163D5">
        <w:t xml:space="preserve"> järgmises sõnastuses:</w:t>
      </w:r>
    </w:p>
    <w:p w:rsidR="009163D5" w:rsidP="009163D5" w:rsidRDefault="00467B06" w14:paraId="0FEFDEAF" w14:noSpellErr="1" w14:textId="15ACCC1C">
      <w:pPr>
        <w:spacing w:after="0" w:line="240" w:lineRule="auto"/>
        <w:ind w:left="0" w:right="51" w:firstLine="0"/>
        <w:rPr>
          <w:b w:val="1"/>
          <w:bCs w:val="1"/>
        </w:rPr>
      </w:pPr>
      <w:commentRangeStart w:id="8015968"/>
      <w:r w:rsidRPr="07DF0A80" w:rsidR="00467B06">
        <w:rPr>
          <w:b w:val="1"/>
          <w:bCs w:val="1"/>
        </w:rPr>
        <w:t>„</w:t>
      </w:r>
      <w:r w:rsidRPr="07DF0A80" w:rsidR="009163D5">
        <w:rPr>
          <w:b w:val="1"/>
          <w:bCs w:val="1"/>
        </w:rPr>
        <w:t>§ 14</w:t>
      </w:r>
      <w:r w:rsidRPr="07DF0A80" w:rsidR="009163D5">
        <w:rPr>
          <w:b w:val="1"/>
          <w:bCs w:val="1"/>
          <w:vertAlign w:val="superscript"/>
        </w:rPr>
        <w:t>1</w:t>
      </w:r>
      <w:r w:rsidRPr="07DF0A80" w:rsidR="009163D5">
        <w:rPr>
          <w:b w:val="1"/>
          <w:bCs w:val="1"/>
        </w:rPr>
        <w:t>. Riiklik seire, uuring ja inventuur</w:t>
      </w:r>
      <w:commentRangeEnd w:id="8015968"/>
      <w:r>
        <w:rPr>
          <w:rStyle w:val="CommentReference"/>
        </w:rPr>
        <w:commentReference w:id="8015968"/>
      </w:r>
    </w:p>
    <w:p w:rsidRPr="00C76280" w:rsidR="009163D5" w:rsidP="009163D5" w:rsidRDefault="009163D5" w14:paraId="77C9B5B5" w14:textId="77777777">
      <w:pPr>
        <w:spacing w:after="0" w:line="240" w:lineRule="auto"/>
        <w:ind w:left="0" w:right="51" w:firstLine="0"/>
        <w:rPr>
          <w:b/>
          <w:bCs/>
        </w:rPr>
      </w:pPr>
    </w:p>
    <w:p w:rsidR="00467B06" w:rsidP="00232779" w:rsidRDefault="00232779" w14:paraId="7B0602D5" w14:textId="7AF4C212">
      <w:pPr>
        <w:ind w:left="10"/>
        <w:rPr>
          <w:color w:val="000000" w:themeColor="text1"/>
        </w:rPr>
      </w:pPr>
      <w:bookmarkStart w:name="_Hlk210919577" w:id="37"/>
      <w:r w:rsidRPr="04EEB876">
        <w:rPr>
          <w:color w:val="000000" w:themeColor="text1"/>
        </w:rPr>
        <w:t xml:space="preserve">(1) </w:t>
      </w:r>
      <w:bookmarkStart w:name="_Hlk218418401" w:id="38"/>
      <w:r w:rsidRPr="04EEB876" w:rsidR="00E464D6">
        <w:rPr>
          <w:color w:val="000000" w:themeColor="text1"/>
        </w:rPr>
        <w:t xml:space="preserve">Kinnisasja omanikul </w:t>
      </w:r>
      <w:r w:rsidR="00021B70">
        <w:rPr>
          <w:color w:val="000000" w:themeColor="text1"/>
        </w:rPr>
        <w:t xml:space="preserve">või </w:t>
      </w:r>
      <w:r w:rsidR="00394D50">
        <w:rPr>
          <w:color w:val="000000" w:themeColor="text1"/>
        </w:rPr>
        <w:t>valdajal</w:t>
      </w:r>
      <w:r w:rsidRPr="04EEB876" w:rsidR="00394D50">
        <w:rPr>
          <w:color w:val="000000" w:themeColor="text1"/>
        </w:rPr>
        <w:t xml:space="preserve"> </w:t>
      </w:r>
      <w:r w:rsidRPr="04EEB876" w:rsidR="00E464D6">
        <w:rPr>
          <w:color w:val="000000" w:themeColor="text1"/>
        </w:rPr>
        <w:t xml:space="preserve">ei ole õigust keelata </w:t>
      </w:r>
      <w:bookmarkEnd w:id="38"/>
      <w:r w:rsidRPr="04EEB876" w:rsidR="00E464D6">
        <w:rPr>
          <w:color w:val="000000" w:themeColor="text1"/>
        </w:rPr>
        <w:t>k</w:t>
      </w:r>
      <w:r w:rsidRPr="04EEB876" w:rsidR="006C0518">
        <w:rPr>
          <w:color w:val="000000" w:themeColor="text1"/>
        </w:rPr>
        <w:t xml:space="preserve">äesoleva seaduse alusel </w:t>
      </w:r>
      <w:bookmarkStart w:name="_Hlk218418455" w:id="39"/>
      <w:r w:rsidRPr="04EEB876" w:rsidR="006C0518">
        <w:rPr>
          <w:color w:val="000000" w:themeColor="text1"/>
        </w:rPr>
        <w:t>r</w:t>
      </w:r>
      <w:r w:rsidRPr="04EEB876">
        <w:rPr>
          <w:color w:val="000000" w:themeColor="text1"/>
        </w:rPr>
        <w:t xml:space="preserve">iigi kavandatud või tellitud uuringu või inventuuri </w:t>
      </w:r>
      <w:bookmarkEnd w:id="39"/>
      <w:r w:rsidRPr="04EEB876" w:rsidR="006A29B8">
        <w:rPr>
          <w:color w:val="000000" w:themeColor="text1"/>
        </w:rPr>
        <w:t>(edaspidi</w:t>
      </w:r>
      <w:r w:rsidRPr="04EEB876" w:rsidR="00AF3348">
        <w:rPr>
          <w:color w:val="000000" w:themeColor="text1"/>
        </w:rPr>
        <w:t xml:space="preserve"> ka</w:t>
      </w:r>
      <w:r w:rsidRPr="04EEB876" w:rsidR="006A29B8">
        <w:rPr>
          <w:color w:val="000000" w:themeColor="text1"/>
        </w:rPr>
        <w:t xml:space="preserve"> </w:t>
      </w:r>
      <w:r w:rsidRPr="00D6280D" w:rsidR="006A29B8">
        <w:rPr>
          <w:i/>
          <w:iCs/>
          <w:color w:val="000000" w:themeColor="text1"/>
        </w:rPr>
        <w:t>töö</w:t>
      </w:r>
      <w:r w:rsidRPr="04EEB876" w:rsidR="006A29B8">
        <w:rPr>
          <w:color w:val="000000" w:themeColor="text1"/>
        </w:rPr>
        <w:t xml:space="preserve">) </w:t>
      </w:r>
      <w:r w:rsidRPr="04EEB876">
        <w:rPr>
          <w:color w:val="000000" w:themeColor="text1"/>
        </w:rPr>
        <w:t xml:space="preserve">tegijal, kes esitab töötõendi või </w:t>
      </w:r>
      <w:commentRangeStart w:id="40"/>
      <w:del w:author="Mari Koik - JUSTDIGI" w:date="2026-01-26T11:23:00Z" w16du:dateUtc="2026-01-26T09:23:00Z" w:id="41">
        <w:r w:rsidRPr="00F2348A" w:rsidDel="00C40060">
          <w:rPr>
            <w:color w:val="000000" w:themeColor="text1"/>
          </w:rPr>
          <w:delText xml:space="preserve">tellitud </w:delText>
        </w:r>
      </w:del>
      <w:r w:rsidRPr="00F2348A">
        <w:rPr>
          <w:color w:val="000000" w:themeColor="text1"/>
        </w:rPr>
        <w:t xml:space="preserve">töö </w:t>
      </w:r>
      <w:ins w:author="Mari Koik - JUSTDIGI" w:date="2026-01-26T11:23:00Z" w16du:dateUtc="2026-01-26T09:23:00Z" w:id="42">
        <w:r w:rsidRPr="00F2348A" w:rsidR="00C40060">
          <w:rPr>
            <w:color w:val="000000" w:themeColor="text1"/>
          </w:rPr>
          <w:t>tellimise</w:t>
        </w:r>
        <w:r w:rsidRPr="04EEB876" w:rsidR="00C40060">
          <w:rPr>
            <w:color w:val="000000" w:themeColor="text1"/>
          </w:rPr>
          <w:t xml:space="preserve"> </w:t>
        </w:r>
      </w:ins>
      <w:r w:rsidRPr="04EEB876">
        <w:rPr>
          <w:color w:val="000000" w:themeColor="text1"/>
        </w:rPr>
        <w:t xml:space="preserve">lepingu </w:t>
      </w:r>
      <w:commentRangeEnd w:id="40"/>
      <w:r w:rsidRPr="04EEB876" w:rsidR="00F2348A">
        <w:rPr>
          <w:rStyle w:val="CommentReference"/>
          <w:color w:val="000000" w:themeColor="text1"/>
          <w:sz w:val="24"/>
          <w:szCs w:val="22"/>
        </w:rPr>
        <w:commentReference w:id="40"/>
      </w:r>
      <w:r w:rsidRPr="04EEB876">
        <w:rPr>
          <w:color w:val="000000" w:themeColor="text1"/>
        </w:rPr>
        <w:t>ja andmed</w:t>
      </w:r>
      <w:ins w:author="Mari Koik - JUSTDIGI" w:date="2026-01-26T11:22:00Z" w16du:dateUtc="2026-01-26T09:22:00Z" w:id="43">
        <w:r w:rsidR="00E341AF">
          <w:rPr>
            <w:color w:val="000000" w:themeColor="text1"/>
          </w:rPr>
          <w:t xml:space="preserve"> selle koht</w:t>
        </w:r>
      </w:ins>
      <w:ins w:author="Mari Koik - JUSTDIGI" w:date="2026-01-26T11:23:00Z" w16du:dateUtc="2026-01-26T09:23:00Z" w:id="44">
        <w:r w:rsidR="00E341AF">
          <w:rPr>
            <w:color w:val="000000" w:themeColor="text1"/>
          </w:rPr>
          <w:t>a</w:t>
        </w:r>
      </w:ins>
      <w:r w:rsidRPr="04EEB876">
        <w:rPr>
          <w:color w:val="000000" w:themeColor="text1"/>
        </w:rPr>
        <w:t>, millise</w:t>
      </w:r>
      <w:r w:rsidRPr="04EEB876" w:rsidR="0058558A">
        <w:rPr>
          <w:color w:val="000000" w:themeColor="text1"/>
        </w:rPr>
        <w:t>s</w:t>
      </w:r>
      <w:r w:rsidRPr="04EEB876">
        <w:rPr>
          <w:color w:val="000000" w:themeColor="text1"/>
        </w:rPr>
        <w:t xml:space="preserve"> haldusme</w:t>
      </w:r>
      <w:r w:rsidRPr="04EEB876" w:rsidR="0062228C">
        <w:rPr>
          <w:color w:val="000000" w:themeColor="text1"/>
        </w:rPr>
        <w:t>n</w:t>
      </w:r>
      <w:r w:rsidRPr="04EEB876">
        <w:rPr>
          <w:color w:val="000000" w:themeColor="text1"/>
        </w:rPr>
        <w:t>etluse</w:t>
      </w:r>
      <w:r w:rsidRPr="04EEB876" w:rsidR="0058558A">
        <w:rPr>
          <w:color w:val="000000" w:themeColor="text1"/>
        </w:rPr>
        <w:t>s</w:t>
      </w:r>
      <w:r w:rsidRPr="04EEB876">
        <w:rPr>
          <w:color w:val="000000" w:themeColor="text1"/>
        </w:rPr>
        <w:t xml:space="preserve"> keskkonnateavet kogutakse, </w:t>
      </w:r>
      <w:ins w:author="Mari Koik - JUSTDIGI" w:date="2026-01-26T11:24:00Z" w16du:dateUtc="2026-01-26T09:24:00Z" w:id="45">
        <w:r w:rsidRPr="04EEB876" w:rsidR="004E10A3">
          <w:rPr>
            <w:color w:val="000000" w:themeColor="text1"/>
          </w:rPr>
          <w:t xml:space="preserve">töö </w:t>
        </w:r>
        <w:r w:rsidR="004E10A3">
          <w:rPr>
            <w:color w:val="000000" w:themeColor="text1"/>
          </w:rPr>
          <w:t>tege</w:t>
        </w:r>
        <w:r w:rsidRPr="04EEB876" w:rsidR="004E10A3">
          <w:rPr>
            <w:color w:val="000000" w:themeColor="text1"/>
          </w:rPr>
          <w:t xml:space="preserve">miseks </w:t>
        </w:r>
      </w:ins>
      <w:r w:rsidRPr="04EEB876" w:rsidR="00E464D6">
        <w:rPr>
          <w:color w:val="000000" w:themeColor="text1"/>
        </w:rPr>
        <w:t>kinnisasjal</w:t>
      </w:r>
      <w:r w:rsidRPr="04EEB876" w:rsidR="003B7395">
        <w:rPr>
          <w:color w:val="000000" w:themeColor="text1"/>
        </w:rPr>
        <w:t xml:space="preserve"> </w:t>
      </w:r>
      <w:r w:rsidRPr="04EEB876" w:rsidR="00204FC5">
        <w:rPr>
          <w:color w:val="000000" w:themeColor="text1"/>
        </w:rPr>
        <w:t>viibida</w:t>
      </w:r>
      <w:r w:rsidRPr="04EEB876" w:rsidR="003B7395">
        <w:rPr>
          <w:color w:val="000000" w:themeColor="text1"/>
        </w:rPr>
        <w:t xml:space="preserve"> </w:t>
      </w:r>
      <w:r w:rsidRPr="04EEB876" w:rsidR="006A1665">
        <w:rPr>
          <w:color w:val="000000" w:themeColor="text1"/>
        </w:rPr>
        <w:t>või</w:t>
      </w:r>
      <w:r w:rsidRPr="04EEB876" w:rsidR="003B7395">
        <w:rPr>
          <w:color w:val="000000" w:themeColor="text1"/>
        </w:rPr>
        <w:t xml:space="preserve"> seal</w:t>
      </w:r>
      <w:r w:rsidRPr="04EEB876" w:rsidR="006A1665">
        <w:rPr>
          <w:color w:val="000000" w:themeColor="text1"/>
        </w:rPr>
        <w:t>t läbi</w:t>
      </w:r>
      <w:r w:rsidRPr="04EEB876" w:rsidR="003B7395">
        <w:rPr>
          <w:color w:val="000000" w:themeColor="text1"/>
        </w:rPr>
        <w:t xml:space="preserve"> </w:t>
      </w:r>
      <w:r w:rsidRPr="04EEB876" w:rsidR="00204FC5">
        <w:rPr>
          <w:color w:val="000000" w:themeColor="text1"/>
        </w:rPr>
        <w:t>liikuda</w:t>
      </w:r>
      <w:del w:author="Mari Koik - JUSTDIGI" w:date="2026-01-26T11:24:00Z" w16du:dateUtc="2026-01-26T09:24:00Z" w:id="46">
        <w:r w:rsidRPr="04EEB876" w:rsidDel="004E10A3" w:rsidR="003D0EBD">
          <w:rPr>
            <w:color w:val="000000" w:themeColor="text1"/>
          </w:rPr>
          <w:delText xml:space="preserve"> töö </w:delText>
        </w:r>
      </w:del>
      <w:del w:author="Mari Koik - JUSTDIGI" w:date="2026-01-26T11:23:00Z" w16du:dateUtc="2026-01-26T09:23:00Z" w:id="47">
        <w:r w:rsidRPr="04EEB876" w:rsidDel="00495E47" w:rsidR="003D0EBD">
          <w:rPr>
            <w:color w:val="000000" w:themeColor="text1"/>
          </w:rPr>
          <w:delText>läbiviimiseks</w:delText>
        </w:r>
      </w:del>
      <w:r w:rsidRPr="04EEB876">
        <w:rPr>
          <w:color w:val="000000" w:themeColor="text1"/>
        </w:rPr>
        <w:t>.</w:t>
      </w:r>
    </w:p>
    <w:bookmarkEnd w:id="37"/>
    <w:p w:rsidR="00B44B85" w:rsidP="00232779" w:rsidRDefault="00B44B85" w14:paraId="336EBF48" w14:textId="77777777">
      <w:pPr>
        <w:ind w:left="10"/>
        <w:rPr>
          <w:color w:val="000000" w:themeColor="text1"/>
        </w:rPr>
      </w:pPr>
    </w:p>
    <w:p w:rsidR="00B44B85" w:rsidP="00232779" w:rsidRDefault="00B44B85" w14:paraId="7347A217" w14:textId="703BFB0B">
      <w:pPr>
        <w:ind w:left="10"/>
        <w:rPr>
          <w:color w:val="000000" w:themeColor="text1"/>
        </w:rPr>
      </w:pPr>
      <w:r>
        <w:rPr>
          <w:color w:val="000000" w:themeColor="text1"/>
        </w:rPr>
        <w:t xml:space="preserve">(2) Kinnisasja omanikul </w:t>
      </w:r>
      <w:r w:rsidRPr="00B44B85">
        <w:rPr>
          <w:color w:val="000000" w:themeColor="text1"/>
        </w:rPr>
        <w:t xml:space="preserve">on õigus viibida </w:t>
      </w:r>
      <w:r>
        <w:rPr>
          <w:color w:val="000000" w:themeColor="text1"/>
        </w:rPr>
        <w:t xml:space="preserve">kinnisasjal tehtava uuringu või </w:t>
      </w:r>
      <w:r w:rsidRPr="00B44B85">
        <w:rPr>
          <w:color w:val="000000" w:themeColor="text1"/>
        </w:rPr>
        <w:t xml:space="preserve">inventuuri juures </w:t>
      </w:r>
      <w:r>
        <w:rPr>
          <w:color w:val="000000" w:themeColor="text1"/>
        </w:rPr>
        <w:t>töö tegija</w:t>
      </w:r>
      <w:r w:rsidRPr="00B44B85">
        <w:rPr>
          <w:color w:val="000000" w:themeColor="text1"/>
        </w:rPr>
        <w:t xml:space="preserve"> pakutud ajal</w:t>
      </w:r>
      <w:r w:rsidR="005562C1">
        <w:rPr>
          <w:color w:val="000000" w:themeColor="text1"/>
        </w:rPr>
        <w:t xml:space="preserve"> ja juhiseid järgides</w:t>
      </w:r>
      <w:r>
        <w:rPr>
          <w:color w:val="000000" w:themeColor="text1"/>
        </w:rPr>
        <w:t>, välja arvatud</w:t>
      </w:r>
      <w:r w:rsidRPr="00B44B85">
        <w:rPr>
          <w:color w:val="000000" w:themeColor="text1"/>
        </w:rPr>
        <w:t xml:space="preserve"> juhul</w:t>
      </w:r>
      <w:r>
        <w:rPr>
          <w:color w:val="000000" w:themeColor="text1"/>
        </w:rPr>
        <w:t>,</w:t>
      </w:r>
      <w:r w:rsidRPr="00B44B85">
        <w:rPr>
          <w:color w:val="000000" w:themeColor="text1"/>
        </w:rPr>
        <w:t xml:space="preserve"> kui sellega kaasneks </w:t>
      </w:r>
      <w:r>
        <w:rPr>
          <w:color w:val="000000" w:themeColor="text1"/>
        </w:rPr>
        <w:t>elupaiga</w:t>
      </w:r>
      <w:r w:rsidRPr="00B44B8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või liigi kasvukoha </w:t>
      </w:r>
      <w:r w:rsidRPr="00B44B85">
        <w:rPr>
          <w:color w:val="000000" w:themeColor="text1"/>
        </w:rPr>
        <w:t xml:space="preserve">kahjustamine või </w:t>
      </w:r>
      <w:r>
        <w:rPr>
          <w:color w:val="000000" w:themeColor="text1"/>
        </w:rPr>
        <w:t xml:space="preserve">liigi </w:t>
      </w:r>
      <w:r w:rsidRPr="00B44B85">
        <w:rPr>
          <w:color w:val="000000" w:themeColor="text1"/>
        </w:rPr>
        <w:t>häirimine.</w:t>
      </w:r>
    </w:p>
    <w:p w:rsidRPr="007725EA" w:rsidR="00232779" w:rsidP="00232779" w:rsidRDefault="00232779" w14:paraId="2BAE3B71" w14:textId="4AA5765D">
      <w:pPr>
        <w:ind w:left="10"/>
        <w:rPr>
          <w:color w:val="000000" w:themeColor="text1"/>
        </w:rPr>
      </w:pPr>
    </w:p>
    <w:p w:rsidRPr="007725EA" w:rsidR="00232779" w:rsidP="00232779" w:rsidRDefault="00232779" w14:paraId="562B2621" w14:textId="0C556607">
      <w:pPr>
        <w:ind w:left="10"/>
        <w:rPr>
          <w:color w:val="000000" w:themeColor="text1"/>
        </w:rPr>
      </w:pPr>
      <w:r w:rsidRPr="007725EA">
        <w:rPr>
          <w:color w:val="000000" w:themeColor="text1"/>
        </w:rPr>
        <w:t>(</w:t>
      </w:r>
      <w:r w:rsidR="005562C1">
        <w:rPr>
          <w:color w:val="000000" w:themeColor="text1"/>
        </w:rPr>
        <w:t>3</w:t>
      </w:r>
      <w:r w:rsidRPr="007725EA">
        <w:rPr>
          <w:color w:val="000000" w:themeColor="text1"/>
        </w:rPr>
        <w:t xml:space="preserve">) Teave kavandatud uuringu või inventuuri kohta avaldatakse </w:t>
      </w:r>
      <w:r w:rsidR="00D05912">
        <w:rPr>
          <w:color w:val="000000" w:themeColor="text1"/>
        </w:rPr>
        <w:t xml:space="preserve">selle </w:t>
      </w:r>
      <w:r w:rsidRPr="007725EA">
        <w:rPr>
          <w:color w:val="000000" w:themeColor="text1"/>
        </w:rPr>
        <w:t>asutuse kodulehel, kes töö on kavandanud või tellinud</w:t>
      </w:r>
      <w:commentRangeStart w:id="48"/>
      <w:ins w:author="Mari Koik - JUSTDIGI" w:date="2026-01-26T11:25:00Z" w16du:dateUtc="2026-01-26T09:25:00Z" w:id="49">
        <w:r w:rsidR="004E10A3">
          <w:rPr>
            <w:color w:val="000000" w:themeColor="text1"/>
          </w:rPr>
          <w:t>,</w:t>
        </w:r>
        <w:commentRangeEnd w:id="48"/>
        <w:r w:rsidR="004E10A3">
          <w:rPr>
            <w:rStyle w:val="CommentReference"/>
            <w:color w:val="000000" w:themeColor="text1"/>
            <w:sz w:val="24"/>
            <w:szCs w:val="22"/>
          </w:rPr>
          <w:commentReference w:id="48"/>
        </w:r>
      </w:ins>
      <w:r w:rsidR="00021B70">
        <w:rPr>
          <w:color w:val="000000" w:themeColor="text1"/>
        </w:rPr>
        <w:t xml:space="preserve"> ning</w:t>
      </w:r>
      <w:r w:rsidRPr="00021B70" w:rsidR="00021B70">
        <w:rPr>
          <w:color w:val="000000" w:themeColor="text1"/>
        </w:rPr>
        <w:t xml:space="preserve"> saadetakse </w:t>
      </w:r>
      <w:r w:rsidR="00A336D9">
        <w:rPr>
          <w:color w:val="000000" w:themeColor="text1"/>
        </w:rPr>
        <w:t xml:space="preserve">elektrooniliselt </w:t>
      </w:r>
      <w:r w:rsidRPr="00021B70" w:rsidR="00021B70">
        <w:rPr>
          <w:color w:val="000000" w:themeColor="text1"/>
        </w:rPr>
        <w:t xml:space="preserve">kinnisasja </w:t>
      </w:r>
      <w:r w:rsidR="00021B70">
        <w:rPr>
          <w:color w:val="000000" w:themeColor="text1"/>
        </w:rPr>
        <w:t xml:space="preserve">füüsilisest isikust </w:t>
      </w:r>
      <w:commentRangeStart w:id="50"/>
      <w:r w:rsidRPr="00021B70" w:rsidR="00021B70">
        <w:rPr>
          <w:color w:val="000000" w:themeColor="text1"/>
        </w:rPr>
        <w:t>omaniku</w:t>
      </w:r>
      <w:ins w:author="Mari Koik - JUSTDIGI" w:date="2026-01-26T11:29:00Z" w16du:dateUtc="2026-01-26T09:29:00Z" w:id="51">
        <w:r w:rsidR="00C82F19">
          <w:rPr>
            <w:color w:val="000000" w:themeColor="text1"/>
          </w:rPr>
          <w:t>le</w:t>
        </w:r>
        <w:commentRangeEnd w:id="50"/>
        <w:r w:rsidRPr="00021B70" w:rsidR="006E26D9">
          <w:rPr>
            <w:rStyle w:val="CommentReference"/>
            <w:color w:val="000000" w:themeColor="text1"/>
            <w:sz w:val="24"/>
            <w:szCs w:val="22"/>
          </w:rPr>
          <w:commentReference w:id="50"/>
        </w:r>
      </w:ins>
      <w:r w:rsidRPr="00021B70" w:rsidR="00021B70">
        <w:rPr>
          <w:color w:val="000000" w:themeColor="text1"/>
        </w:rPr>
        <w:t xml:space="preserve"> Eesti teabeväravas eesti.ee aktiveeritud </w:t>
      </w:r>
      <w:r w:rsidR="00DA2506">
        <w:rPr>
          <w:color w:val="000000" w:themeColor="text1"/>
        </w:rPr>
        <w:t xml:space="preserve">või </w:t>
      </w:r>
      <w:r w:rsidRPr="00DA2506" w:rsidR="00DA2506">
        <w:rPr>
          <w:color w:val="000000" w:themeColor="text1"/>
        </w:rPr>
        <w:t>rahvastikuregistrisse kantud</w:t>
      </w:r>
      <w:r w:rsidR="00DA2506">
        <w:rPr>
          <w:color w:val="000000" w:themeColor="text1"/>
        </w:rPr>
        <w:t xml:space="preserve"> </w:t>
      </w:r>
      <w:r w:rsidRPr="00021B70" w:rsidR="00021B70">
        <w:rPr>
          <w:color w:val="000000" w:themeColor="text1"/>
        </w:rPr>
        <w:t xml:space="preserve">ametlikule </w:t>
      </w:r>
      <w:commentRangeStart w:id="52"/>
      <w:r w:rsidRPr="00021B70" w:rsidR="00021B70">
        <w:rPr>
          <w:color w:val="000000" w:themeColor="text1"/>
        </w:rPr>
        <w:t>e</w:t>
      </w:r>
      <w:del w:author="Mari Koik - JUSTDIGI" w:date="2026-01-27T16:13:00Z" w16du:dateUtc="2026-01-27T14:13:00Z" w:id="53">
        <w:r w:rsidRPr="00021B70" w:rsidDel="003C7E9C" w:rsidR="00021B70">
          <w:rPr>
            <w:color w:val="000000" w:themeColor="text1"/>
          </w:rPr>
          <w:delText>-</w:delText>
        </w:r>
      </w:del>
      <w:ins w:author="Mari Koik - JUSTDIGI" w:date="2026-01-27T16:13:00Z" w16du:dateUtc="2026-01-27T14:13:00Z" w:id="54">
        <w:r w:rsidR="003C7E9C">
          <w:rPr>
            <w:color w:val="000000" w:themeColor="text1"/>
          </w:rPr>
          <w:t>lektron</w:t>
        </w:r>
      </w:ins>
      <w:r w:rsidRPr="00021B70" w:rsidR="00021B70">
        <w:rPr>
          <w:color w:val="000000" w:themeColor="text1"/>
        </w:rPr>
        <w:t xml:space="preserve">posti aadressile </w:t>
      </w:r>
      <w:commentRangeEnd w:id="52"/>
      <w:r w:rsidRPr="00021B70" w:rsidR="00B65A95">
        <w:rPr>
          <w:rStyle w:val="CommentReference"/>
          <w:color w:val="000000" w:themeColor="text1"/>
          <w:sz w:val="24"/>
          <w:szCs w:val="22"/>
        </w:rPr>
        <w:commentReference w:id="52"/>
      </w:r>
      <w:r w:rsidRPr="00021B70" w:rsidR="00021B70">
        <w:rPr>
          <w:color w:val="000000" w:themeColor="text1"/>
        </w:rPr>
        <w:t>ja juriidilisele isikule äriregistrisse kantud e</w:t>
      </w:r>
      <w:del w:author="Mari Koik - JUSTDIGI" w:date="2026-01-27T16:13:00Z" w16du:dateUtc="2026-01-27T14:13:00Z" w:id="55">
        <w:r w:rsidRPr="00021B70" w:rsidDel="003C7E9C" w:rsidR="00021B70">
          <w:rPr>
            <w:color w:val="000000" w:themeColor="text1"/>
          </w:rPr>
          <w:delText>-</w:delText>
        </w:r>
      </w:del>
      <w:ins w:author="Mari Koik - JUSTDIGI" w:date="2026-01-27T16:13:00Z" w16du:dateUtc="2026-01-27T14:13:00Z" w:id="56">
        <w:r w:rsidR="003C7E9C">
          <w:rPr>
            <w:color w:val="000000" w:themeColor="text1"/>
          </w:rPr>
          <w:t>lektron</w:t>
        </w:r>
      </w:ins>
      <w:r w:rsidRPr="00021B70" w:rsidR="00021B70">
        <w:rPr>
          <w:color w:val="000000" w:themeColor="text1"/>
        </w:rPr>
        <w:t>posti aadressile</w:t>
      </w:r>
      <w:r w:rsidR="00A223A7">
        <w:rPr>
          <w:color w:val="000000" w:themeColor="text1"/>
        </w:rPr>
        <w:t>.</w:t>
      </w:r>
    </w:p>
    <w:p w:rsidR="00467B06" w:rsidP="00232779" w:rsidRDefault="00467B06" w14:paraId="16ABE13B" w14:textId="77777777">
      <w:pPr>
        <w:ind w:left="20"/>
        <w:rPr>
          <w:color w:val="000000" w:themeColor="text1"/>
        </w:rPr>
      </w:pPr>
    </w:p>
    <w:p w:rsidRPr="007725EA" w:rsidR="00232779" w:rsidP="00232779" w:rsidRDefault="00232779" w14:paraId="5062B626" w14:textId="717186B8">
      <w:pPr>
        <w:ind w:left="20"/>
        <w:rPr>
          <w:color w:val="000000" w:themeColor="text1"/>
        </w:rPr>
      </w:pPr>
      <w:r w:rsidRPr="13447867">
        <w:rPr>
          <w:color w:val="000000" w:themeColor="text1"/>
        </w:rPr>
        <w:t>(</w:t>
      </w:r>
      <w:r w:rsidRPr="13447867" w:rsidR="005562C1">
        <w:rPr>
          <w:color w:val="000000" w:themeColor="text1"/>
        </w:rPr>
        <w:t>4</w:t>
      </w:r>
      <w:r w:rsidRPr="13447867">
        <w:rPr>
          <w:color w:val="000000" w:themeColor="text1"/>
        </w:rPr>
        <w:t xml:space="preserve">) Käesoleva paragrahvi lõikes </w:t>
      </w:r>
      <w:r w:rsidRPr="13447867" w:rsidR="00555516">
        <w:rPr>
          <w:color w:val="000000" w:themeColor="text1"/>
        </w:rPr>
        <w:t>3</w:t>
      </w:r>
      <w:r w:rsidRPr="13447867">
        <w:rPr>
          <w:color w:val="000000" w:themeColor="text1"/>
        </w:rPr>
        <w:t xml:space="preserve"> nimetatud teates </w:t>
      </w:r>
      <w:commentRangeStart w:id="57"/>
      <w:r w:rsidRPr="13447867">
        <w:rPr>
          <w:color w:val="000000" w:themeColor="text1"/>
        </w:rPr>
        <w:t>mägitakse</w:t>
      </w:r>
      <w:commentRangeEnd w:id="57"/>
      <w:r w:rsidRPr="13447867">
        <w:rPr>
          <w:rStyle w:val="CommentReference"/>
          <w:color w:val="000000" w:themeColor="text1"/>
          <w:sz w:val="24"/>
          <w:szCs w:val="22"/>
        </w:rPr>
        <w:commentReference w:id="57"/>
      </w:r>
      <w:r w:rsidRPr="13447867">
        <w:rPr>
          <w:color w:val="000000" w:themeColor="text1"/>
        </w:rPr>
        <w:t xml:space="preserve"> </w:t>
      </w:r>
      <w:r w:rsidRPr="13447867" w:rsidR="00394D50">
        <w:rPr>
          <w:color w:val="000000" w:themeColor="text1"/>
        </w:rPr>
        <w:t xml:space="preserve">uuringu või </w:t>
      </w:r>
      <w:r w:rsidRPr="13447867">
        <w:rPr>
          <w:color w:val="000000" w:themeColor="text1"/>
        </w:rPr>
        <w:t>inventuuri:</w:t>
      </w:r>
    </w:p>
    <w:p w:rsidRPr="007725EA" w:rsidR="00232779" w:rsidP="00232779" w:rsidRDefault="00232779" w14:paraId="75F2BACD" w14:textId="77777777">
      <w:pPr>
        <w:ind w:left="20"/>
        <w:rPr>
          <w:color w:val="000000" w:themeColor="text1"/>
        </w:rPr>
      </w:pPr>
      <w:r w:rsidRPr="007725EA">
        <w:rPr>
          <w:color w:val="000000" w:themeColor="text1"/>
        </w:rPr>
        <w:t>1) eesmärk;</w:t>
      </w:r>
    </w:p>
    <w:p w:rsidRPr="007725EA" w:rsidR="00232779" w:rsidP="00232779" w:rsidRDefault="00232779" w14:paraId="7BF532FF" w14:textId="77777777">
      <w:pPr>
        <w:ind w:left="30"/>
        <w:rPr>
          <w:color w:val="000000" w:themeColor="text1"/>
        </w:rPr>
      </w:pPr>
      <w:r w:rsidRPr="007725EA">
        <w:rPr>
          <w:color w:val="000000" w:themeColor="text1"/>
        </w:rPr>
        <w:t>2) piirkond;</w:t>
      </w:r>
    </w:p>
    <w:p w:rsidRPr="007725EA" w:rsidR="00232779" w:rsidP="00232779" w:rsidRDefault="00232779" w14:paraId="08B24977" w14:textId="5ADDDA18">
      <w:pPr>
        <w:ind w:left="30"/>
        <w:rPr>
          <w:color w:val="000000" w:themeColor="text1"/>
        </w:rPr>
      </w:pPr>
      <w:r w:rsidRPr="007725EA">
        <w:rPr>
          <w:color w:val="000000" w:themeColor="text1"/>
        </w:rPr>
        <w:t xml:space="preserve">3) </w:t>
      </w:r>
      <w:commentRangeStart w:id="58"/>
      <w:r w:rsidRPr="007725EA">
        <w:rPr>
          <w:color w:val="000000" w:themeColor="text1"/>
        </w:rPr>
        <w:t xml:space="preserve">toimumise </w:t>
      </w:r>
      <w:r w:rsidR="00A470F2">
        <w:rPr>
          <w:color w:val="000000" w:themeColor="text1"/>
        </w:rPr>
        <w:t>periood</w:t>
      </w:r>
      <w:commentRangeEnd w:id="58"/>
      <w:r w:rsidR="0017167B">
        <w:rPr>
          <w:rStyle w:val="CommentReference"/>
          <w:color w:val="000000" w:themeColor="text1"/>
          <w:sz w:val="24"/>
          <w:szCs w:val="22"/>
        </w:rPr>
        <w:commentReference w:id="58"/>
      </w:r>
      <w:r w:rsidR="00A470F2">
        <w:rPr>
          <w:color w:val="000000" w:themeColor="text1"/>
        </w:rPr>
        <w:t>.</w:t>
      </w:r>
    </w:p>
    <w:p w:rsidR="00467B06" w:rsidP="00232779" w:rsidRDefault="00467B06" w14:paraId="0DEE824C" w14:textId="77777777">
      <w:pPr>
        <w:ind w:left="30"/>
        <w:rPr>
          <w:color w:val="000000" w:themeColor="text1"/>
        </w:rPr>
      </w:pPr>
    </w:p>
    <w:p w:rsidR="009D1E6B" w:rsidP="00232779" w:rsidRDefault="00232779" w14:paraId="286C4F1F" w14:textId="29827BA6">
      <w:pPr>
        <w:ind w:left="30"/>
        <w:rPr>
          <w:color w:val="000000" w:themeColor="text1"/>
        </w:rPr>
      </w:pPr>
      <w:r w:rsidRPr="04EEB876">
        <w:rPr>
          <w:color w:val="000000" w:themeColor="text1"/>
        </w:rPr>
        <w:t>(</w:t>
      </w:r>
      <w:r w:rsidRPr="04EEB876" w:rsidR="005562C1">
        <w:rPr>
          <w:color w:val="000000" w:themeColor="text1"/>
        </w:rPr>
        <w:t>5</w:t>
      </w:r>
      <w:r w:rsidRPr="04EEB876">
        <w:rPr>
          <w:color w:val="000000" w:themeColor="text1"/>
        </w:rPr>
        <w:t xml:space="preserve">) Kui riigi kavandatud või tellitud uuring või inventuur tehakse </w:t>
      </w:r>
      <w:r w:rsidR="006769F2">
        <w:rPr>
          <w:color w:val="000000" w:themeColor="text1"/>
        </w:rPr>
        <w:t xml:space="preserve">maakatastri kõlvikukaardile kantud </w:t>
      </w:r>
      <w:r w:rsidRPr="04EEB876">
        <w:rPr>
          <w:color w:val="000000" w:themeColor="text1"/>
        </w:rPr>
        <w:t xml:space="preserve">õuemaal, teatab </w:t>
      </w:r>
      <w:r w:rsidRPr="00FD78EF" w:rsidR="00FD78EF">
        <w:rPr>
          <w:color w:val="000000" w:themeColor="text1"/>
        </w:rPr>
        <w:t xml:space="preserve">töö kavandanud või tellinud </w:t>
      </w:r>
      <w:r w:rsidRPr="04EEB876">
        <w:rPr>
          <w:color w:val="000000" w:themeColor="text1"/>
        </w:rPr>
        <w:t xml:space="preserve">asutus kinnisasja omanikule </w:t>
      </w:r>
      <w:del w:author="Mari Koik - JUSTDIGI" w:date="2026-01-27T16:06:00Z" w16du:dateUtc="2026-01-27T14:06:00Z" w:id="59">
        <w:r w:rsidRPr="04EEB876" w:rsidDel="004174B4">
          <w:rPr>
            <w:color w:val="000000" w:themeColor="text1"/>
          </w:rPr>
          <w:delText xml:space="preserve">täpse </w:delText>
        </w:r>
      </w:del>
      <w:r w:rsidRPr="04EEB876" w:rsidR="2F6B73AA">
        <w:rPr>
          <w:color w:val="000000" w:themeColor="text1"/>
        </w:rPr>
        <w:t xml:space="preserve">töö </w:t>
      </w:r>
      <w:ins w:author="Mari Koik - JUSTDIGI" w:date="2026-01-27T16:06:00Z" w16du:dateUtc="2026-01-27T14:06:00Z" w:id="60">
        <w:r w:rsidRPr="04EEB876" w:rsidR="004174B4">
          <w:rPr>
            <w:color w:val="000000" w:themeColor="text1"/>
          </w:rPr>
          <w:t xml:space="preserve">täpse </w:t>
        </w:r>
      </w:ins>
      <w:r w:rsidRPr="04EEB876">
        <w:rPr>
          <w:color w:val="000000" w:themeColor="text1"/>
        </w:rPr>
        <w:t>toimumis</w:t>
      </w:r>
      <w:del w:author="Mari Koik - JUSTDIGI" w:date="2026-01-27T16:06:00Z" w16du:dateUtc="2026-01-27T14:06:00Z" w:id="61">
        <w:r w:rsidRPr="04EEB876" w:rsidDel="004174B4">
          <w:rPr>
            <w:color w:val="000000" w:themeColor="text1"/>
          </w:rPr>
          <w:delText xml:space="preserve">e </w:delText>
        </w:r>
      </w:del>
      <w:r w:rsidRPr="04EEB876">
        <w:rPr>
          <w:color w:val="000000" w:themeColor="text1"/>
        </w:rPr>
        <w:t>aja</w:t>
      </w:r>
      <w:r w:rsidR="00CF1392">
        <w:rPr>
          <w:color w:val="000000" w:themeColor="text1"/>
        </w:rPr>
        <w:t xml:space="preserve">, </w:t>
      </w:r>
      <w:r w:rsidRPr="00CF1392" w:rsidR="00CF1392">
        <w:rPr>
          <w:color w:val="000000" w:themeColor="text1"/>
        </w:rPr>
        <w:t>töö tegija</w:t>
      </w:r>
      <w:r w:rsidRPr="04EEB876">
        <w:rPr>
          <w:color w:val="000000" w:themeColor="text1"/>
        </w:rPr>
        <w:t xml:space="preserve"> ning tähtaja, </w:t>
      </w:r>
      <w:del w:author="Mari Koik - JUSTDIGI" w:date="2026-01-26T11:30:00Z" w16du:dateUtc="2026-01-26T09:30:00Z" w:id="62">
        <w:r w:rsidRPr="04EEB876" w:rsidDel="006E26D9">
          <w:rPr>
            <w:color w:val="000000" w:themeColor="text1"/>
          </w:rPr>
          <w:delText>mis aja</w:delText>
        </w:r>
      </w:del>
      <w:ins w:author="Mari Koik - JUSTDIGI" w:date="2026-01-26T11:30:00Z" w16du:dateUtc="2026-01-26T09:30:00Z" w:id="63">
        <w:r w:rsidR="006E26D9">
          <w:rPr>
            <w:color w:val="000000" w:themeColor="text1"/>
          </w:rPr>
          <w:t>mille</w:t>
        </w:r>
      </w:ins>
      <w:r w:rsidRPr="04EEB876">
        <w:rPr>
          <w:color w:val="000000" w:themeColor="text1"/>
        </w:rPr>
        <w:t xml:space="preserve"> jooksul kinnisasja omanik saab anda teada </w:t>
      </w:r>
      <w:r w:rsidR="00394D50">
        <w:rPr>
          <w:color w:val="000000" w:themeColor="text1"/>
        </w:rPr>
        <w:t xml:space="preserve">enda või kinnisasja valdaja </w:t>
      </w:r>
      <w:r w:rsidRPr="04EEB876">
        <w:rPr>
          <w:color w:val="000000" w:themeColor="text1"/>
        </w:rPr>
        <w:t xml:space="preserve">soovist viibida </w:t>
      </w:r>
      <w:r w:rsidRPr="04EEB876" w:rsidR="00394D50">
        <w:rPr>
          <w:color w:val="000000" w:themeColor="text1"/>
        </w:rPr>
        <w:t xml:space="preserve">uuringu või </w:t>
      </w:r>
      <w:r w:rsidRPr="04EEB876">
        <w:rPr>
          <w:color w:val="000000" w:themeColor="text1"/>
        </w:rPr>
        <w:t xml:space="preserve">inventuuri </w:t>
      </w:r>
      <w:del w:author="Mari Koik - JUSTDIGI" w:date="2026-01-26T11:30:00Z" w16du:dateUtc="2026-01-26T09:30:00Z" w:id="64">
        <w:r w:rsidRPr="04EEB876" w:rsidDel="008B1FFE">
          <w:rPr>
            <w:color w:val="000000" w:themeColor="text1"/>
          </w:rPr>
          <w:delText>te</w:delText>
        </w:r>
        <w:r w:rsidRPr="04EEB876" w:rsidDel="008B1FFE" w:rsidR="00ED6699">
          <w:rPr>
            <w:color w:val="000000" w:themeColor="text1"/>
          </w:rPr>
          <w:delText>gemisel</w:delText>
        </w:r>
        <w:r w:rsidRPr="04EEB876" w:rsidDel="008B1FFE" w:rsidR="000424C2">
          <w:rPr>
            <w:color w:val="000000" w:themeColor="text1"/>
          </w:rPr>
          <w:delText xml:space="preserve"> </w:delText>
        </w:r>
      </w:del>
      <w:ins w:author="Mari Koik - JUSTDIGI" w:date="2026-01-26T11:30:00Z" w16du:dateUtc="2026-01-26T09:30:00Z" w:id="65">
        <w:r w:rsidR="008B1FFE">
          <w:rPr>
            <w:color w:val="000000" w:themeColor="text1"/>
          </w:rPr>
          <w:t>j</w:t>
        </w:r>
      </w:ins>
      <w:ins w:author="Mari Koik - JUSTDIGI" w:date="2026-01-26T11:31:00Z" w16du:dateUtc="2026-01-26T09:31:00Z" w:id="66">
        <w:r w:rsidR="008B1FFE">
          <w:rPr>
            <w:color w:val="000000" w:themeColor="text1"/>
          </w:rPr>
          <w:t>uures,</w:t>
        </w:r>
      </w:ins>
      <w:ins w:author="Mari Koik - JUSTDIGI" w:date="2026-01-26T11:30:00Z" w16du:dateUtc="2026-01-26T09:30:00Z" w:id="67">
        <w:r w:rsidRPr="04EEB876" w:rsidR="008B1FFE">
          <w:rPr>
            <w:color w:val="000000" w:themeColor="text1"/>
          </w:rPr>
          <w:t xml:space="preserve"> </w:t>
        </w:r>
      </w:ins>
      <w:r w:rsidRPr="04EEB876" w:rsidR="000424C2">
        <w:rPr>
          <w:color w:val="000000" w:themeColor="text1"/>
        </w:rPr>
        <w:t>ning lisab teatele käesoleva paragrahvi lõikes 4 sätestatud teabe</w:t>
      </w:r>
      <w:r w:rsidRPr="04EEB876">
        <w:rPr>
          <w:color w:val="000000" w:themeColor="text1"/>
        </w:rPr>
        <w:t xml:space="preserve">. Kinnisasja </w:t>
      </w:r>
      <w:r w:rsidR="00902CD7">
        <w:rPr>
          <w:color w:val="000000" w:themeColor="text1"/>
        </w:rPr>
        <w:t xml:space="preserve">omanik või </w:t>
      </w:r>
      <w:r w:rsidRPr="04EEB876" w:rsidR="008E0084">
        <w:rPr>
          <w:color w:val="000000" w:themeColor="text1"/>
        </w:rPr>
        <w:t xml:space="preserve">valdaja </w:t>
      </w:r>
      <w:r w:rsidRPr="04EEB876">
        <w:rPr>
          <w:color w:val="000000" w:themeColor="text1"/>
        </w:rPr>
        <w:t>peab võimaldama juurdepääsu õuealale toimingu tegemise ajaks.</w:t>
      </w:r>
    </w:p>
    <w:p w:rsidR="009D1E6B" w:rsidP="00232779" w:rsidRDefault="009D1E6B" w14:paraId="1713CCB5" w14:textId="77777777">
      <w:pPr>
        <w:ind w:left="30"/>
        <w:rPr>
          <w:color w:val="000000" w:themeColor="text1"/>
        </w:rPr>
      </w:pPr>
    </w:p>
    <w:p w:rsidR="00555516" w:rsidP="00232779" w:rsidRDefault="009D1E6B" w14:paraId="1FCABD8A" w14:textId="115CE193">
      <w:pPr>
        <w:ind w:left="30"/>
      </w:pPr>
      <w:r>
        <w:rPr>
          <w:color w:val="000000" w:themeColor="text1"/>
        </w:rPr>
        <w:t>(</w:t>
      </w:r>
      <w:r w:rsidR="005562C1">
        <w:rPr>
          <w:color w:val="000000" w:themeColor="text1"/>
        </w:rPr>
        <w:t>6</w:t>
      </w:r>
      <w:r>
        <w:rPr>
          <w:color w:val="000000" w:themeColor="text1"/>
        </w:rPr>
        <w:t xml:space="preserve">) Käesoleva paragrahvi lõikes </w:t>
      </w:r>
      <w:r w:rsidR="00555516">
        <w:rPr>
          <w:color w:val="000000" w:themeColor="text1"/>
        </w:rPr>
        <w:t>5</w:t>
      </w:r>
      <w:r>
        <w:rPr>
          <w:color w:val="000000" w:themeColor="text1"/>
        </w:rPr>
        <w:t xml:space="preserve"> sätestatud juhul saadab </w:t>
      </w:r>
      <w:r w:rsidRPr="00303484" w:rsidR="00303484">
        <w:rPr>
          <w:color w:val="000000" w:themeColor="text1"/>
        </w:rPr>
        <w:t xml:space="preserve">töö kavandanud või tellinud </w:t>
      </w:r>
      <w:r>
        <w:rPr>
          <w:color w:val="000000" w:themeColor="text1"/>
        </w:rPr>
        <w:t>asutus</w:t>
      </w:r>
      <w:r w:rsidR="0030348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teate </w:t>
      </w:r>
      <w:r w:rsidR="008255F3">
        <w:rPr>
          <w:color w:val="000000" w:themeColor="text1"/>
        </w:rPr>
        <w:t xml:space="preserve">elektrooniliselt </w:t>
      </w:r>
      <w:del w:author="Mari Koik - JUSTDIGI" w:date="2026-01-27T16:08:00Z" w16du:dateUtc="2026-01-27T14:08:00Z" w:id="68">
        <w:r w:rsidRPr="008255F3" w:rsidDel="00043FD1" w:rsidR="008255F3">
          <w:rPr>
            <w:color w:val="000000" w:themeColor="text1"/>
          </w:rPr>
          <w:delText xml:space="preserve">füüsilisest isikust </w:delText>
        </w:r>
      </w:del>
      <w:r w:rsidR="008255F3">
        <w:rPr>
          <w:color w:val="000000" w:themeColor="text1"/>
        </w:rPr>
        <w:t xml:space="preserve">kinnisasja </w:t>
      </w:r>
      <w:ins w:author="Mari Koik - JUSTDIGI" w:date="2026-01-27T16:08:00Z" w16du:dateUtc="2026-01-27T14:08:00Z" w:id="69">
        <w:r w:rsidRPr="008255F3" w:rsidR="00043FD1">
          <w:rPr>
            <w:color w:val="000000" w:themeColor="text1"/>
          </w:rPr>
          <w:t xml:space="preserve">füüsilisest isikust </w:t>
        </w:r>
      </w:ins>
      <w:r w:rsidR="008255F3">
        <w:rPr>
          <w:color w:val="000000" w:themeColor="text1"/>
        </w:rPr>
        <w:t>omanikule</w:t>
      </w:r>
      <w:r w:rsidRPr="008255F3" w:rsidR="008255F3">
        <w:rPr>
          <w:color w:val="000000" w:themeColor="text1"/>
        </w:rPr>
        <w:t xml:space="preserve">, kellel on Eesti teabeväravas </w:t>
      </w:r>
      <w:r w:rsidRPr="008A35D7" w:rsidR="008A35D7">
        <w:rPr>
          <w:color w:val="000000" w:themeColor="text1"/>
        </w:rPr>
        <w:t xml:space="preserve">eesti.ee aktiveeritud </w:t>
      </w:r>
      <w:del w:author="Mari Koik - JUSTDIGI" w:date="2026-01-26T11:33:00Z" w16du:dateUtc="2026-01-26T09:33:00Z" w:id="70">
        <w:r w:rsidRPr="008A35D7" w:rsidDel="00B176E4" w:rsidR="008A35D7">
          <w:rPr>
            <w:color w:val="000000" w:themeColor="text1"/>
          </w:rPr>
          <w:delText>ametlik</w:delText>
        </w:r>
        <w:r w:rsidRPr="008A35D7" w:rsidDel="00350A46" w:rsidR="008A35D7">
          <w:rPr>
            <w:color w:val="000000" w:themeColor="text1"/>
          </w:rPr>
          <w:delText>ule</w:delText>
        </w:r>
        <w:r w:rsidRPr="008A35D7" w:rsidDel="00B176E4" w:rsidR="008A35D7">
          <w:rPr>
            <w:color w:val="000000" w:themeColor="text1"/>
          </w:rPr>
          <w:delText xml:space="preserve"> </w:delText>
        </w:r>
      </w:del>
      <w:del w:author="Mari Koik - JUSTDIGI" w:date="2026-01-26T11:34:00Z" w16du:dateUtc="2026-01-26T09:34:00Z" w:id="71">
        <w:r w:rsidRPr="008A35D7" w:rsidDel="00927695" w:rsidR="008A35D7">
          <w:rPr>
            <w:color w:val="000000" w:themeColor="text1"/>
          </w:rPr>
          <w:delText>e-posti aadress</w:delText>
        </w:r>
      </w:del>
      <w:del w:author="Mari Koik - JUSTDIGI" w:date="2026-01-26T11:33:00Z" w16du:dateUtc="2026-01-26T09:33:00Z" w:id="72">
        <w:r w:rsidRPr="008A35D7" w:rsidDel="00350A46" w:rsidR="008A35D7">
          <w:rPr>
            <w:color w:val="000000" w:themeColor="text1"/>
          </w:rPr>
          <w:delText>ile</w:delText>
        </w:r>
        <w:r w:rsidRPr="008A35D7" w:rsidDel="00B176E4" w:rsidR="008A35D7">
          <w:rPr>
            <w:color w:val="000000" w:themeColor="text1"/>
          </w:rPr>
          <w:delText xml:space="preserve"> </w:delText>
        </w:r>
        <w:r w:rsidRPr="008255F3" w:rsidDel="00B176E4" w:rsidR="008255F3">
          <w:rPr>
            <w:color w:val="000000" w:themeColor="text1"/>
          </w:rPr>
          <w:delText>registreeritud</w:delText>
        </w:r>
      </w:del>
      <w:del w:author="Mari Koik - JUSTDIGI" w:date="2026-01-26T11:34:00Z" w16du:dateUtc="2026-01-26T09:34:00Z" w:id="73">
        <w:r w:rsidRPr="008255F3" w:rsidDel="00927695" w:rsidR="008255F3">
          <w:rPr>
            <w:color w:val="000000" w:themeColor="text1"/>
          </w:rPr>
          <w:delText xml:space="preserve"> </w:delText>
        </w:r>
      </w:del>
      <w:r w:rsidRPr="008255F3" w:rsidR="008255F3">
        <w:rPr>
          <w:color w:val="000000" w:themeColor="text1"/>
        </w:rPr>
        <w:t xml:space="preserve">või rahvastikuregistrisse kantud </w:t>
      </w:r>
      <w:ins w:author="Mari Koik - JUSTDIGI" w:date="2026-01-26T11:33:00Z" w16du:dateUtc="2026-01-26T09:33:00Z" w:id="74">
        <w:r w:rsidRPr="008A35D7" w:rsidR="00B176E4">
          <w:rPr>
            <w:color w:val="000000" w:themeColor="text1"/>
          </w:rPr>
          <w:t xml:space="preserve">ametlik </w:t>
        </w:r>
      </w:ins>
      <w:r w:rsidRPr="008255F3" w:rsidR="008255F3">
        <w:rPr>
          <w:color w:val="000000" w:themeColor="text1"/>
        </w:rPr>
        <w:t>e</w:t>
      </w:r>
      <w:del w:author="Mari Koik - JUSTDIGI" w:date="2026-01-27T16:13:00Z" w16du:dateUtc="2026-01-27T14:13:00Z" w:id="75">
        <w:r w:rsidRPr="008255F3" w:rsidDel="003C7E9C" w:rsidR="008255F3">
          <w:rPr>
            <w:color w:val="000000" w:themeColor="text1"/>
          </w:rPr>
          <w:delText>-</w:delText>
        </w:r>
      </w:del>
      <w:ins w:author="Mari Koik - JUSTDIGI" w:date="2026-01-27T16:13:00Z" w16du:dateUtc="2026-01-27T14:13:00Z" w:id="76">
        <w:r w:rsidR="003C7E9C">
          <w:rPr>
            <w:color w:val="000000" w:themeColor="text1"/>
          </w:rPr>
          <w:t>lektron</w:t>
        </w:r>
      </w:ins>
      <w:r w:rsidRPr="008255F3" w:rsidR="008255F3">
        <w:rPr>
          <w:color w:val="000000" w:themeColor="text1"/>
        </w:rPr>
        <w:t>posti aadress</w:t>
      </w:r>
      <w:ins w:author="Mari Koik - JUSTDIGI" w:date="2026-01-26T11:34:00Z" w16du:dateUtc="2026-01-26T09:34:00Z" w:id="77">
        <w:r w:rsidR="00927695">
          <w:rPr>
            <w:color w:val="000000" w:themeColor="text1"/>
          </w:rPr>
          <w:t>,</w:t>
        </w:r>
      </w:ins>
      <w:r w:rsidRPr="008255F3" w:rsidR="008255F3">
        <w:rPr>
          <w:color w:val="000000" w:themeColor="text1"/>
        </w:rPr>
        <w:t xml:space="preserve"> vastavale e</w:t>
      </w:r>
      <w:del w:author="Mari Koik - JUSTDIGI" w:date="2026-01-27T16:14:00Z" w16du:dateUtc="2026-01-27T14:14:00Z" w:id="78">
        <w:r w:rsidDel="003C7E9C" w:rsidR="006A29B8">
          <w:rPr>
            <w:color w:val="000000" w:themeColor="text1"/>
          </w:rPr>
          <w:noBreakHyphen/>
        </w:r>
      </w:del>
      <w:ins w:author="Mari Koik - JUSTDIGI" w:date="2026-01-27T16:14:00Z" w16du:dateUtc="2026-01-27T14:14:00Z" w:id="79">
        <w:r w:rsidR="003C7E9C">
          <w:rPr>
            <w:color w:val="000000" w:themeColor="text1"/>
          </w:rPr>
          <w:t>lektron</w:t>
        </w:r>
      </w:ins>
      <w:r w:rsidRPr="008255F3" w:rsidR="008255F3">
        <w:rPr>
          <w:color w:val="000000" w:themeColor="text1"/>
        </w:rPr>
        <w:t xml:space="preserve">posti aadressile </w:t>
      </w:r>
      <w:del w:author="Mari Koik - JUSTDIGI" w:date="2026-01-26T11:35:00Z" w16du:dateUtc="2026-01-26T09:35:00Z" w:id="80">
        <w:r w:rsidRPr="008255F3" w:rsidDel="00732FC1" w:rsidR="008255F3">
          <w:rPr>
            <w:color w:val="000000" w:themeColor="text1"/>
          </w:rPr>
          <w:delText xml:space="preserve">ning </w:delText>
        </w:r>
      </w:del>
      <w:ins w:author="Mari Koik - JUSTDIGI" w:date="2026-01-26T11:35:00Z" w16du:dateUtc="2026-01-26T09:35:00Z" w:id="81">
        <w:r w:rsidR="00732FC1">
          <w:rPr>
            <w:color w:val="000000" w:themeColor="text1"/>
          </w:rPr>
          <w:t>ja</w:t>
        </w:r>
        <w:r w:rsidRPr="008255F3" w:rsidR="00732FC1">
          <w:rPr>
            <w:color w:val="000000" w:themeColor="text1"/>
          </w:rPr>
          <w:t xml:space="preserve"> </w:t>
        </w:r>
      </w:ins>
      <w:r w:rsidRPr="008255F3" w:rsidR="008255F3">
        <w:rPr>
          <w:color w:val="000000" w:themeColor="text1"/>
        </w:rPr>
        <w:t>juriidilisele isikule äriregistrisse kantud e</w:t>
      </w:r>
      <w:del w:author="Mari Koik - JUSTDIGI" w:date="2026-01-27T16:13:00Z" w16du:dateUtc="2026-01-27T14:13:00Z" w:id="82">
        <w:r w:rsidRPr="008255F3" w:rsidDel="003C7E9C" w:rsidR="008255F3">
          <w:rPr>
            <w:color w:val="000000" w:themeColor="text1"/>
          </w:rPr>
          <w:delText>-</w:delText>
        </w:r>
      </w:del>
      <w:ins w:author="Mari Koik - JUSTDIGI" w:date="2026-01-27T16:13:00Z" w16du:dateUtc="2026-01-27T14:13:00Z" w:id="83">
        <w:r w:rsidR="003C7E9C">
          <w:rPr>
            <w:color w:val="000000" w:themeColor="text1"/>
          </w:rPr>
          <w:t>lektro</w:t>
        </w:r>
      </w:ins>
      <w:ins w:author="Mari Koik - JUSTDIGI" w:date="2026-01-27T16:14:00Z" w16du:dateUtc="2026-01-27T14:14:00Z" w:id="84">
        <w:r w:rsidR="003C7E9C">
          <w:rPr>
            <w:color w:val="000000" w:themeColor="text1"/>
          </w:rPr>
          <w:t>n</w:t>
        </w:r>
      </w:ins>
      <w:r w:rsidRPr="008255F3" w:rsidR="008255F3">
        <w:rPr>
          <w:color w:val="000000" w:themeColor="text1"/>
        </w:rPr>
        <w:t>posti aadressile.</w:t>
      </w:r>
      <w:r>
        <w:rPr>
          <w:color w:val="000000" w:themeColor="text1"/>
        </w:rPr>
        <w:t xml:space="preserve"> </w:t>
      </w:r>
      <w:r w:rsidRPr="008255F3" w:rsidR="008255F3">
        <w:rPr>
          <w:color w:val="000000" w:themeColor="text1"/>
        </w:rPr>
        <w:t xml:space="preserve">Muul juhul saadetakse </w:t>
      </w:r>
      <w:r w:rsidR="006A29B8">
        <w:rPr>
          <w:color w:val="000000" w:themeColor="text1"/>
        </w:rPr>
        <w:t>teade</w:t>
      </w:r>
      <w:r w:rsidRPr="008255F3" w:rsidR="008255F3">
        <w:rPr>
          <w:color w:val="000000" w:themeColor="text1"/>
        </w:rPr>
        <w:t xml:space="preserve"> </w:t>
      </w:r>
      <w:r w:rsidR="008255F3">
        <w:rPr>
          <w:color w:val="000000" w:themeColor="text1"/>
        </w:rPr>
        <w:t>li</w:t>
      </w:r>
      <w:r w:rsidRPr="008255F3" w:rsidR="008255F3">
        <w:rPr>
          <w:color w:val="000000" w:themeColor="text1"/>
        </w:rPr>
        <w:t xml:space="preserve">htkirjaga isiku rahvastikuregistrisse </w:t>
      </w:r>
      <w:r w:rsidR="009136F1">
        <w:rPr>
          <w:color w:val="000000" w:themeColor="text1"/>
        </w:rPr>
        <w:t xml:space="preserve">või </w:t>
      </w:r>
      <w:r w:rsidRPr="008255F3" w:rsidR="009136F1">
        <w:rPr>
          <w:color w:val="000000" w:themeColor="text1"/>
        </w:rPr>
        <w:t xml:space="preserve">juriidilise isiku äriregistrisse </w:t>
      </w:r>
      <w:r w:rsidRPr="008255F3" w:rsidR="008255F3">
        <w:rPr>
          <w:color w:val="000000" w:themeColor="text1"/>
        </w:rPr>
        <w:t>kantud aadressile.</w:t>
      </w:r>
    </w:p>
    <w:p w:rsidR="006A29B8" w:rsidP="00232779" w:rsidRDefault="006A29B8" w14:paraId="7C29915D" w14:textId="77777777">
      <w:pPr>
        <w:ind w:left="30"/>
        <w:rPr>
          <w:color w:val="000000" w:themeColor="text1"/>
        </w:rPr>
      </w:pPr>
    </w:p>
    <w:p w:rsidR="006A29B8" w:rsidP="00232779" w:rsidRDefault="006A29B8" w14:paraId="2CB0C606" w14:textId="148C4885">
      <w:pPr>
        <w:ind w:left="30"/>
        <w:rPr>
          <w:color w:val="000000" w:themeColor="text1"/>
        </w:rPr>
      </w:pPr>
      <w:r w:rsidRPr="13447867">
        <w:rPr>
          <w:color w:val="000000" w:themeColor="text1"/>
        </w:rPr>
        <w:t>(</w:t>
      </w:r>
      <w:r w:rsidRPr="13447867" w:rsidR="00A940B9">
        <w:rPr>
          <w:color w:val="000000" w:themeColor="text1"/>
        </w:rPr>
        <w:t>7</w:t>
      </w:r>
      <w:r w:rsidRPr="13447867">
        <w:rPr>
          <w:color w:val="000000" w:themeColor="text1"/>
        </w:rPr>
        <w:t xml:space="preserve">) </w:t>
      </w:r>
      <w:commentRangeStart w:id="85"/>
      <w:r w:rsidRPr="13447867" w:rsidR="004E03C9">
        <w:rPr>
          <w:color w:val="000000" w:themeColor="text1"/>
        </w:rPr>
        <w:t>Õuemaal</w:t>
      </w:r>
      <w:commentRangeEnd w:id="85"/>
      <w:r w:rsidRPr="13447867">
        <w:rPr>
          <w:rStyle w:val="CommentReference"/>
          <w:color w:val="000000" w:themeColor="text1"/>
          <w:sz w:val="24"/>
          <w:szCs w:val="22"/>
        </w:rPr>
        <w:commentReference w:id="85"/>
      </w:r>
      <w:r w:rsidRPr="13447867" w:rsidR="004E03C9">
        <w:rPr>
          <w:color w:val="000000" w:themeColor="text1"/>
        </w:rPr>
        <w:t xml:space="preserve"> </w:t>
      </w:r>
      <w:r w:rsidRPr="13447867" w:rsidR="00CC5282">
        <w:rPr>
          <w:color w:val="000000" w:themeColor="text1"/>
        </w:rPr>
        <w:t xml:space="preserve">uuringu või </w:t>
      </w:r>
      <w:r w:rsidRPr="13447867" w:rsidR="004E03C9">
        <w:rPr>
          <w:color w:val="000000" w:themeColor="text1"/>
        </w:rPr>
        <w:t xml:space="preserve">inventuuri </w:t>
      </w:r>
      <w:del w:author="Mari Koik - JUSTDIGI" w:date="2026-01-27T14:57:00Z" w:id="86">
        <w:r w:rsidRPr="13447867" w:rsidDel="004E03C9">
          <w:rPr>
            <w:color w:val="000000" w:themeColor="text1"/>
          </w:rPr>
          <w:delText>läbiviimise</w:delText>
        </w:r>
        <w:r w:rsidRPr="13447867" w:rsidDel="0043458F">
          <w:rPr>
            <w:color w:val="000000" w:themeColor="text1"/>
          </w:rPr>
          <w:delText xml:space="preserve">ks </w:delText>
        </w:r>
      </w:del>
      <w:ins w:author="Mari Koik - JUSTDIGI" w:date="2026-01-27T14:57:00Z" w:id="87">
        <w:r w:rsidRPr="13447867" w:rsidR="00FA637E">
          <w:rPr>
            <w:color w:val="000000" w:themeColor="text1"/>
          </w:rPr>
          <w:t xml:space="preserve">tegemiseks </w:t>
        </w:r>
      </w:ins>
      <w:r w:rsidRPr="13447867" w:rsidR="0043458F">
        <w:rPr>
          <w:color w:val="000000" w:themeColor="text1"/>
        </w:rPr>
        <w:t>ja sellest kinnisasja omaniku teavitamiseks on</w:t>
      </w:r>
      <w:r w:rsidRPr="13447867" w:rsidR="004E03C9">
        <w:rPr>
          <w:color w:val="000000" w:themeColor="text1"/>
        </w:rPr>
        <w:t xml:space="preserve"> </w:t>
      </w:r>
      <w:r w:rsidRPr="13447867" w:rsidR="0043458F">
        <w:rPr>
          <w:color w:val="000000" w:themeColor="text1"/>
        </w:rPr>
        <w:t xml:space="preserve">vaja töödelda </w:t>
      </w:r>
      <w:commentRangeStart w:id="88"/>
      <w:ins w:author="Mari Koik - JUSTDIGI" w:date="2026-01-27T16:16:00Z" w:id="89">
        <w:r w:rsidRPr="13447867" w:rsidR="00895FEE">
          <w:rPr>
            <w:color w:val="000000" w:themeColor="text1"/>
          </w:rPr>
          <w:t>omaniku</w:t>
        </w:r>
      </w:ins>
      <w:commentRangeEnd w:id="88"/>
      <w:r w:rsidRPr="13447867">
        <w:rPr>
          <w:rStyle w:val="CommentReference"/>
          <w:color w:val="000000" w:themeColor="text1"/>
          <w:sz w:val="24"/>
          <w:szCs w:val="22"/>
        </w:rPr>
        <w:commentReference w:id="88"/>
      </w:r>
      <w:ins w:author="Mari Koik - JUSTDIGI" w:date="2026-01-27T16:16:00Z" w:id="90">
        <w:r w:rsidRPr="13447867" w:rsidR="00895FEE">
          <w:rPr>
            <w:color w:val="000000" w:themeColor="text1"/>
          </w:rPr>
          <w:t xml:space="preserve"> </w:t>
        </w:r>
      </w:ins>
      <w:r w:rsidRPr="13447867" w:rsidR="0043458F">
        <w:rPr>
          <w:color w:val="000000" w:themeColor="text1"/>
        </w:rPr>
        <w:t>järgmisi isikuandmeid</w:t>
      </w:r>
      <w:r w:rsidRPr="13447867">
        <w:rPr>
          <w:color w:val="000000" w:themeColor="text1"/>
        </w:rPr>
        <w:t>:</w:t>
      </w:r>
    </w:p>
    <w:p w:rsidRPr="00D6280D" w:rsidR="004E03C9" w:rsidP="5B81AC0C" w:rsidRDefault="006A29B8" w14:paraId="41AF2AFB" w14:textId="1E6CAA2A">
      <w:pPr>
        <w:ind w:left="30"/>
        <w:rPr>
          <w:i/>
          <w:iCs/>
          <w:color w:val="000000" w:themeColor="text1"/>
        </w:rPr>
      </w:pPr>
      <w:r w:rsidRPr="5B81AC0C">
        <w:rPr>
          <w:color w:val="000000" w:themeColor="text1"/>
        </w:rPr>
        <w:t xml:space="preserve">1) isiku </w:t>
      </w:r>
      <w:r w:rsidRPr="5B81AC0C" w:rsidR="004E03C9">
        <w:rPr>
          <w:color w:val="000000" w:themeColor="text1"/>
        </w:rPr>
        <w:t>nimi</w:t>
      </w:r>
      <w:commentRangeStart w:id="91"/>
      <w:ins w:author="Mari Koik - JUSTDIGI" w:date="2026-01-27T15:02:00Z" w16du:dateUtc="2026-01-27T13:02:00Z" w:id="92">
        <w:r w:rsidR="00292D44">
          <w:rPr>
            <w:color w:val="000000" w:themeColor="text1"/>
          </w:rPr>
          <w:t>;</w:t>
        </w:r>
      </w:ins>
      <w:del w:author="Mari Koik - JUSTDIGI" w:date="2026-01-27T15:02:00Z" w16du:dateUtc="2026-01-27T13:02:00Z" w:id="93">
        <w:r w:rsidRPr="00292D44" w:rsidDel="00292D44" w:rsidR="004E03C9">
          <w:rPr>
            <w:color w:val="000000" w:themeColor="text1"/>
          </w:rPr>
          <w:delText>,</w:delText>
        </w:r>
      </w:del>
      <w:commentRangeEnd w:id="91"/>
      <w:r w:rsidRPr="00D6280D" w:rsidR="00292D44">
        <w:rPr>
          <w:rStyle w:val="CommentReference"/>
          <w:i/>
          <w:iCs/>
          <w:color w:val="000000" w:themeColor="text1"/>
          <w:sz w:val="24"/>
          <w:szCs w:val="22"/>
        </w:rPr>
        <w:commentReference w:id="91"/>
      </w:r>
    </w:p>
    <w:p w:rsidR="004E03C9" w:rsidP="00232779" w:rsidRDefault="004E03C9" w14:paraId="784272D1" w14:textId="5111EECE">
      <w:pPr>
        <w:ind w:left="30"/>
        <w:rPr>
          <w:color w:val="000000" w:themeColor="text1"/>
        </w:rPr>
      </w:pPr>
      <w:r>
        <w:rPr>
          <w:color w:val="000000" w:themeColor="text1"/>
        </w:rPr>
        <w:t>2) isikukood</w:t>
      </w:r>
      <w:ins w:author="Mari Koik - JUSTDIGI" w:date="2026-01-27T15:02:00Z" w16du:dateUtc="2026-01-27T13:02:00Z" w:id="94">
        <w:r w:rsidR="00292D44">
          <w:rPr>
            <w:color w:val="000000" w:themeColor="text1"/>
          </w:rPr>
          <w:t>;</w:t>
        </w:r>
      </w:ins>
      <w:del w:author="Mari Koik - JUSTDIGI" w:date="2026-01-27T15:02:00Z" w16du:dateUtc="2026-01-27T13:02:00Z" w:id="95">
        <w:r w:rsidDel="00292D44">
          <w:rPr>
            <w:color w:val="000000" w:themeColor="text1"/>
          </w:rPr>
          <w:delText>,</w:delText>
        </w:r>
      </w:del>
    </w:p>
    <w:p w:rsidR="0043458F" w:rsidP="00D6280D" w:rsidRDefault="0043458F" w14:paraId="5DFE4189" w14:textId="3A014010">
      <w:pPr>
        <w:tabs>
          <w:tab w:val="left" w:pos="5610"/>
        </w:tabs>
        <w:ind w:left="30"/>
        <w:rPr>
          <w:color w:val="000000" w:themeColor="text1"/>
        </w:rPr>
      </w:pPr>
      <w:r>
        <w:rPr>
          <w:color w:val="000000" w:themeColor="text1"/>
        </w:rPr>
        <w:t xml:space="preserve">3) </w:t>
      </w:r>
      <w:commentRangeStart w:id="96"/>
      <w:r>
        <w:rPr>
          <w:color w:val="000000" w:themeColor="text1"/>
        </w:rPr>
        <w:t>e</w:t>
      </w:r>
      <w:ins w:author="Mari Koik - JUSTDIGI" w:date="2026-01-27T16:12:00Z" w16du:dateUtc="2026-01-27T14:12:00Z" w:id="97">
        <w:r w:rsidR="001B4E7B">
          <w:rPr>
            <w:color w:val="000000" w:themeColor="text1"/>
          </w:rPr>
          <w:t>lektron</w:t>
        </w:r>
      </w:ins>
      <w:del w:author="Mari Koik - JUSTDIGI" w:date="2026-01-27T16:12:00Z" w16du:dateUtc="2026-01-27T14:12:00Z" w:id="98">
        <w:r w:rsidDel="001B4E7B">
          <w:rPr>
            <w:color w:val="000000" w:themeColor="text1"/>
          </w:rPr>
          <w:delText>-</w:delText>
        </w:r>
      </w:del>
      <w:r>
        <w:rPr>
          <w:color w:val="000000" w:themeColor="text1"/>
        </w:rPr>
        <w:t>posti aadress</w:t>
      </w:r>
      <w:commentRangeEnd w:id="96"/>
      <w:r w:rsidR="003A3F12">
        <w:rPr>
          <w:rStyle w:val="CommentReference"/>
          <w:color w:val="000000" w:themeColor="text1"/>
          <w:sz w:val="24"/>
          <w:szCs w:val="22"/>
        </w:rPr>
        <w:commentReference w:id="96"/>
      </w:r>
      <w:ins w:author="Mari Koik - JUSTDIGI" w:date="2026-01-27T15:02:00Z" w16du:dateUtc="2026-01-27T13:02:00Z" w:id="99">
        <w:r w:rsidR="00292D44">
          <w:rPr>
            <w:color w:val="000000" w:themeColor="text1"/>
          </w:rPr>
          <w:t>;</w:t>
        </w:r>
      </w:ins>
      <w:del w:author="Mari Koik - JUSTDIGI" w:date="2026-01-27T15:02:00Z" w16du:dateUtc="2026-01-27T13:02:00Z" w:id="100">
        <w:r w:rsidDel="00292D44">
          <w:rPr>
            <w:color w:val="000000" w:themeColor="text1"/>
          </w:rPr>
          <w:delText>,</w:delText>
        </w:r>
      </w:del>
      <w:r w:rsidR="00E2734F">
        <w:rPr>
          <w:color w:val="000000" w:themeColor="text1"/>
        </w:rPr>
        <w:tab/>
      </w:r>
    </w:p>
    <w:p w:rsidR="005D76C4" w:rsidP="00232779" w:rsidRDefault="0043458F" w14:paraId="788D8984" w14:textId="57BF26A1">
      <w:pPr>
        <w:ind w:left="30"/>
        <w:rPr>
          <w:color w:val="000000" w:themeColor="text1"/>
        </w:rPr>
      </w:pPr>
      <w:r>
        <w:rPr>
          <w:color w:val="000000" w:themeColor="text1"/>
        </w:rPr>
        <w:t>4</w:t>
      </w:r>
      <w:r w:rsidR="004E03C9">
        <w:rPr>
          <w:color w:val="000000" w:themeColor="text1"/>
        </w:rPr>
        <w:t xml:space="preserve">) </w:t>
      </w:r>
      <w:r w:rsidR="006A29B8">
        <w:rPr>
          <w:color w:val="000000" w:themeColor="text1"/>
        </w:rPr>
        <w:t>elukoha</w:t>
      </w:r>
      <w:del w:author="Mari Koik - JUSTDIGI" w:date="2026-01-27T16:15:00Z" w16du:dateUtc="2026-01-27T14:15:00Z" w:id="101">
        <w:r w:rsidDel="00A676B8" w:rsidR="006A29B8">
          <w:rPr>
            <w:color w:val="000000" w:themeColor="text1"/>
          </w:rPr>
          <w:delText>järgne</w:delText>
        </w:r>
      </w:del>
      <w:r w:rsidR="006A29B8">
        <w:rPr>
          <w:color w:val="000000" w:themeColor="text1"/>
        </w:rPr>
        <w:t xml:space="preserve"> aad</w:t>
      </w:r>
      <w:r w:rsidR="004E03C9">
        <w:rPr>
          <w:color w:val="000000" w:themeColor="text1"/>
        </w:rPr>
        <w:t>r</w:t>
      </w:r>
      <w:r w:rsidR="006A29B8">
        <w:rPr>
          <w:color w:val="000000" w:themeColor="text1"/>
        </w:rPr>
        <w:t>ess</w:t>
      </w:r>
      <w:ins w:author="Mari Koik - JUSTDIGI" w:date="2026-01-27T15:02:00Z" w16du:dateUtc="2026-01-27T13:02:00Z" w:id="102">
        <w:r w:rsidR="00292D44">
          <w:rPr>
            <w:color w:val="000000" w:themeColor="text1"/>
          </w:rPr>
          <w:t>;</w:t>
        </w:r>
      </w:ins>
      <w:del w:author="Mari Koik - JUSTDIGI" w:date="2026-01-27T15:02:00Z" w16du:dateUtc="2026-01-27T13:02:00Z" w:id="103">
        <w:r w:rsidDel="00292D44" w:rsidR="005D76C4">
          <w:rPr>
            <w:color w:val="000000" w:themeColor="text1"/>
          </w:rPr>
          <w:delText>,</w:delText>
        </w:r>
      </w:del>
    </w:p>
    <w:p w:rsidR="004E03C9" w:rsidP="00232779" w:rsidRDefault="005D76C4" w14:paraId="5ED20F86" w14:textId="4AC799D6">
      <w:pPr>
        <w:ind w:left="30"/>
        <w:rPr>
          <w:color w:val="000000" w:themeColor="text1"/>
        </w:rPr>
      </w:pPr>
      <w:r>
        <w:rPr>
          <w:color w:val="000000" w:themeColor="text1"/>
        </w:rPr>
        <w:t>5) kinnistu andmed</w:t>
      </w:r>
      <w:r w:rsidR="008259D1">
        <w:rPr>
          <w:color w:val="000000" w:themeColor="text1"/>
        </w:rPr>
        <w:t>.</w:t>
      </w:r>
    </w:p>
    <w:p w:rsidR="00A940B9" w:rsidP="00D6280D" w:rsidRDefault="00A940B9" w14:paraId="1090D218" w14:textId="77777777">
      <w:pPr>
        <w:ind w:left="0" w:firstLine="0"/>
      </w:pPr>
    </w:p>
    <w:p w:rsidR="00A940B9" w:rsidP="00A940B9" w:rsidRDefault="00A940B9" w14:paraId="1ED8A3C2" w14:textId="04915983">
      <w:pPr>
        <w:ind w:left="30"/>
        <w:rPr>
          <w:color w:val="000000" w:themeColor="text1"/>
        </w:rPr>
      </w:pPr>
      <w:r>
        <w:t xml:space="preserve">(8) Töö </w:t>
      </w:r>
      <w:r w:rsidRPr="00E2734F" w:rsidR="00E2734F">
        <w:t xml:space="preserve">kavandanud või tellinud asutusel </w:t>
      </w:r>
      <w:r w:rsidRPr="04EEB876">
        <w:rPr>
          <w:color w:val="000000" w:themeColor="text1"/>
        </w:rPr>
        <w:t xml:space="preserve">on õigus saada kinnistusraamatu ja rahvastikuregistri vastutavalt töötlejalt käesoleva paragrahvi lõigetes 5 ja 6 nimetatud ülesande täitmiseks </w:t>
      </w:r>
      <w:r w:rsidR="008B2243">
        <w:rPr>
          <w:color w:val="000000" w:themeColor="text1"/>
        </w:rPr>
        <w:t>käesoleva paragrahvi lõikes 7 nimetatud</w:t>
      </w:r>
      <w:r w:rsidRPr="04EEB876">
        <w:rPr>
          <w:color w:val="000000" w:themeColor="text1"/>
        </w:rPr>
        <w:t xml:space="preserve"> isikuandmeid</w:t>
      </w:r>
      <w:r w:rsidR="006A588A">
        <w:rPr>
          <w:color w:val="000000" w:themeColor="text1"/>
        </w:rPr>
        <w:t xml:space="preserve"> </w:t>
      </w:r>
      <w:r w:rsidRPr="04EEB876">
        <w:rPr>
          <w:color w:val="000000" w:themeColor="text1"/>
        </w:rPr>
        <w:t>ning neid sellel eesmärgil töödelda.</w:t>
      </w:r>
    </w:p>
    <w:p w:rsidR="004E03C9" w:rsidP="00232779" w:rsidRDefault="004E03C9" w14:paraId="4585602B" w14:textId="77777777">
      <w:pPr>
        <w:ind w:left="30"/>
        <w:rPr>
          <w:color w:val="000000" w:themeColor="text1"/>
        </w:rPr>
      </w:pPr>
    </w:p>
    <w:p w:rsidRPr="00411EB3" w:rsidR="00232779" w:rsidP="00232779" w:rsidRDefault="004E03C9" w14:paraId="3AB91234" w14:textId="2ADB345C">
      <w:pPr>
        <w:ind w:left="30"/>
        <w:rPr>
          <w:color w:val="000000" w:themeColor="text1"/>
        </w:rPr>
      </w:pPr>
      <w:r>
        <w:rPr>
          <w:color w:val="000000" w:themeColor="text1"/>
        </w:rPr>
        <w:t>(</w:t>
      </w:r>
      <w:r w:rsidR="00555516">
        <w:rPr>
          <w:color w:val="000000" w:themeColor="text1"/>
        </w:rPr>
        <w:t>9</w:t>
      </w:r>
      <w:r>
        <w:rPr>
          <w:color w:val="000000" w:themeColor="text1"/>
        </w:rPr>
        <w:t xml:space="preserve">) Käesoleva paragrahvi lõikes </w:t>
      </w:r>
      <w:r w:rsidR="008B2243">
        <w:rPr>
          <w:color w:val="000000" w:themeColor="text1"/>
        </w:rPr>
        <w:t>7</w:t>
      </w:r>
      <w:r>
        <w:rPr>
          <w:color w:val="000000" w:themeColor="text1"/>
        </w:rPr>
        <w:t xml:space="preserve"> nimetatud isikuandmeid säilitatakse </w:t>
      </w:r>
      <w:r w:rsidR="00CC5282">
        <w:rPr>
          <w:color w:val="000000" w:themeColor="text1"/>
        </w:rPr>
        <w:t xml:space="preserve">uuringu või </w:t>
      </w:r>
      <w:r>
        <w:rPr>
          <w:color w:val="000000" w:themeColor="text1"/>
        </w:rPr>
        <w:t>inventuuri tegemise lõpuni</w:t>
      </w:r>
      <w:r w:rsidR="00E2734F">
        <w:rPr>
          <w:color w:val="000000" w:themeColor="text1"/>
        </w:rPr>
        <w:t xml:space="preserve">, </w:t>
      </w:r>
      <w:r w:rsidRPr="00E2734F" w:rsidR="00E2734F">
        <w:rPr>
          <w:color w:val="000000" w:themeColor="text1"/>
        </w:rPr>
        <w:t>välja arvatud keskkonnaseadustiku üldosa seaduse § 39</w:t>
      </w:r>
      <w:r w:rsidRPr="00E2734F" w:rsidR="00E2734F">
        <w:rPr>
          <w:color w:val="000000" w:themeColor="text1"/>
          <w:vertAlign w:val="superscript"/>
        </w:rPr>
        <w:t>5</w:t>
      </w:r>
      <w:r w:rsidRPr="00E2734F" w:rsidR="00E2734F">
        <w:rPr>
          <w:i/>
          <w:iCs/>
          <w:color w:val="000000" w:themeColor="text1"/>
        </w:rPr>
        <w:t xml:space="preserve"> </w:t>
      </w:r>
      <w:r w:rsidRPr="00E2734F" w:rsidR="00E2734F">
        <w:rPr>
          <w:color w:val="000000" w:themeColor="text1"/>
        </w:rPr>
        <w:t>lõikes 8</w:t>
      </w:r>
      <w:r w:rsidRPr="00E2734F" w:rsidR="00E2734F">
        <w:rPr>
          <w:color w:val="000000" w:themeColor="text1"/>
          <w:vertAlign w:val="superscript"/>
        </w:rPr>
        <w:t>2</w:t>
      </w:r>
      <w:r w:rsidRPr="00E2734F" w:rsidR="00E2734F">
        <w:rPr>
          <w:color w:val="000000" w:themeColor="text1"/>
        </w:rPr>
        <w:t xml:space="preserve"> sätestatud juhul</w:t>
      </w:r>
      <w:r>
        <w:rPr>
          <w:color w:val="000000" w:themeColor="text1"/>
        </w:rPr>
        <w:t>.</w:t>
      </w:r>
      <w:bookmarkEnd w:id="35"/>
      <w:r w:rsidRPr="5B81AC0C" w:rsidR="00411EB3">
        <w:rPr>
          <w:color w:val="000000" w:themeColor="text1"/>
        </w:rPr>
        <w:t>“;</w:t>
      </w:r>
    </w:p>
    <w:bookmarkEnd w:id="36"/>
    <w:p w:rsidR="009163D5" w:rsidP="00533AC9" w:rsidRDefault="009163D5" w14:paraId="63718EA5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9524AE" w:rsidP="04EEB876" w:rsidRDefault="00D158A8" w14:paraId="2B86D537" w14:textId="221C733F">
      <w:pPr>
        <w:spacing w:after="0" w:line="240" w:lineRule="auto"/>
        <w:ind w:left="0" w:right="51" w:firstLine="0"/>
        <w:rPr>
          <w:color w:val="auto"/>
        </w:rPr>
      </w:pPr>
      <w:r>
        <w:rPr>
          <w:b/>
          <w:bCs/>
          <w:color w:val="auto"/>
        </w:rPr>
        <w:t>8</w:t>
      </w:r>
      <w:r w:rsidRPr="5B81AC0C" w:rsidR="009524AE">
        <w:rPr>
          <w:b/>
          <w:bCs/>
          <w:color w:val="auto"/>
        </w:rPr>
        <w:t>)</w:t>
      </w:r>
      <w:r w:rsidRPr="5B81AC0C" w:rsidR="009524AE">
        <w:rPr>
          <w:color w:val="auto"/>
        </w:rPr>
        <w:t xml:space="preserve"> paragrahvi 15 lõige 1 muudetakse ja sõnastatakse järgmiselt:</w:t>
      </w:r>
    </w:p>
    <w:p w:rsidR="009524AE" w:rsidP="00ED6699" w:rsidRDefault="009524AE" w14:paraId="2C5B12F8" w14:textId="5439F0D0">
      <w:pPr>
        <w:spacing w:after="0" w:line="259" w:lineRule="auto"/>
        <w:ind w:left="0" w:firstLine="0"/>
        <w:rPr>
          <w:rFonts w:eastAsia="Aptos"/>
          <w:color w:val="auto"/>
          <w:kern w:val="2"/>
          <w:szCs w:val="24"/>
          <w:lang w:eastAsia="en-US"/>
          <w14:ligatures w14:val="standardContextual"/>
        </w:rPr>
      </w:pPr>
      <w:bookmarkStart w:name="para15lg1" w:id="104"/>
      <w:r>
        <w:rPr>
          <w:rFonts w:eastAsia="Aptos"/>
          <w:color w:val="auto"/>
          <w:kern w:val="2"/>
          <w:szCs w:val="24"/>
          <w:lang w:eastAsia="en-US"/>
          <w14:ligatures w14:val="standardContextual"/>
        </w:rPr>
        <w:t>„</w:t>
      </w:r>
      <w:bookmarkEnd w:id="104"/>
      <w:r w:rsidRPr="009524AE">
        <w:rPr>
          <w:rFonts w:eastAsia="Aptos"/>
          <w:color w:val="auto"/>
          <w:kern w:val="2"/>
          <w:szCs w:val="24"/>
          <w:lang w:eastAsia="en-US"/>
          <w14:ligatures w14:val="standardContextual"/>
        </w:rPr>
        <w:t>(1) Kaitseala sihtkaitse- ja piiranguvööndis</w:t>
      </w:r>
      <w:r>
        <w:rPr>
          <w:rFonts w:eastAsia="Aptos"/>
          <w:color w:val="auto"/>
          <w:kern w:val="2"/>
          <w:szCs w:val="24"/>
          <w:lang w:eastAsia="en-US"/>
          <w14:ligatures w14:val="standardContextual"/>
        </w:rPr>
        <w:t xml:space="preserve">, </w:t>
      </w:r>
      <w:r w:rsidRPr="009524AE">
        <w:rPr>
          <w:rFonts w:eastAsia="Aptos"/>
          <w:color w:val="auto"/>
          <w:kern w:val="2"/>
          <w:szCs w:val="24"/>
          <w:lang w:eastAsia="en-US"/>
          <w14:ligatures w14:val="standardContextual"/>
        </w:rPr>
        <w:t xml:space="preserve">hoiualal </w:t>
      </w:r>
      <w:r>
        <w:rPr>
          <w:rFonts w:eastAsia="Aptos"/>
          <w:color w:val="auto"/>
          <w:kern w:val="2"/>
          <w:szCs w:val="24"/>
          <w:lang w:eastAsia="en-US"/>
          <w14:ligatures w14:val="standardContextual"/>
        </w:rPr>
        <w:t xml:space="preserve">või </w:t>
      </w:r>
      <w:r w:rsidRPr="00561203">
        <w:rPr>
          <w:szCs w:val="24"/>
        </w:rPr>
        <w:t>kohaliku omavalitsuse tasandil kaitstava</w:t>
      </w:r>
      <w:r>
        <w:rPr>
          <w:szCs w:val="24"/>
        </w:rPr>
        <w:t>l</w:t>
      </w:r>
      <w:r w:rsidRPr="00561203">
        <w:rPr>
          <w:szCs w:val="24"/>
        </w:rPr>
        <w:t xml:space="preserve"> loodusobjekti</w:t>
      </w:r>
      <w:r>
        <w:rPr>
          <w:szCs w:val="24"/>
        </w:rPr>
        <w:t>l</w:t>
      </w:r>
      <w:r w:rsidRPr="009524AE">
        <w:rPr>
          <w:rFonts w:eastAsia="Aptos"/>
          <w:color w:val="auto"/>
          <w:kern w:val="2"/>
          <w:szCs w:val="24"/>
          <w:lang w:eastAsia="en-US"/>
          <w14:ligatures w14:val="standardContextual"/>
        </w:rPr>
        <w:t xml:space="preserve"> olevad või kaitstava looduse üksikobjekti juurde viivad teed ja rajad on päikesetõusust päikeseloojanguni avalikuks kasutamiseks ning kinnisasja valdaja </w:t>
      </w:r>
      <w:r w:rsidR="004C6BBE">
        <w:rPr>
          <w:rFonts w:eastAsia="Aptos"/>
          <w:color w:val="auto"/>
          <w:kern w:val="2"/>
          <w:szCs w:val="24"/>
          <w:lang w:eastAsia="en-US"/>
          <w14:ligatures w14:val="standardContextual"/>
        </w:rPr>
        <w:t xml:space="preserve">peab </w:t>
      </w:r>
      <w:r w:rsidRPr="009524AE">
        <w:rPr>
          <w:rFonts w:eastAsia="Aptos"/>
          <w:color w:val="auto"/>
          <w:kern w:val="2"/>
          <w:szCs w:val="24"/>
          <w:lang w:eastAsia="en-US"/>
          <w14:ligatures w14:val="standardContextual"/>
        </w:rPr>
        <w:t>tagama nimetatud ajal inimeste juurdepääsu kaitstavale loodusobjektile.</w:t>
      </w:r>
      <w:r w:rsidR="002A1B2F">
        <w:rPr>
          <w:rFonts w:eastAsia="Aptos"/>
          <w:color w:val="auto"/>
          <w:kern w:val="2"/>
          <w:szCs w:val="24"/>
          <w:lang w:eastAsia="en-US"/>
          <w14:ligatures w14:val="standardContextual"/>
        </w:rPr>
        <w:t>“;</w:t>
      </w:r>
    </w:p>
    <w:p w:rsidR="00C24415" w:rsidP="00ED6699" w:rsidRDefault="00C24415" w14:paraId="14B58790" w14:textId="77777777">
      <w:pPr>
        <w:spacing w:after="0" w:line="259" w:lineRule="auto"/>
        <w:ind w:left="0" w:firstLine="0"/>
        <w:rPr>
          <w:rFonts w:eastAsia="Aptos"/>
          <w:color w:val="auto"/>
          <w:kern w:val="2"/>
          <w:szCs w:val="24"/>
          <w:lang w:eastAsia="en-US"/>
          <w14:ligatures w14:val="standardContextual"/>
        </w:rPr>
      </w:pPr>
    </w:p>
    <w:p w:rsidR="00C24415" w:rsidP="04EEB876" w:rsidRDefault="00D158A8" w14:paraId="6461DDE0" w14:textId="387E03DD">
      <w:pPr>
        <w:spacing w:after="0" w:line="259" w:lineRule="auto"/>
        <w:ind w:left="0" w:firstLine="0"/>
        <w:rPr>
          <w:color w:val="auto"/>
        </w:rPr>
      </w:pPr>
      <w:r>
        <w:rPr>
          <w:rFonts w:eastAsia="Aptos"/>
          <w:b/>
          <w:bCs/>
          <w:color w:val="auto"/>
          <w:kern w:val="2"/>
          <w:lang w:eastAsia="en-US"/>
          <w14:ligatures w14:val="standardContextual"/>
        </w:rPr>
        <w:t>9</w:t>
      </w:r>
      <w:r w:rsidRPr="04EEB876" w:rsidR="00AC2E7C">
        <w:rPr>
          <w:rFonts w:eastAsia="Aptos"/>
          <w:b/>
          <w:bCs/>
          <w:color w:val="auto"/>
          <w:kern w:val="2"/>
          <w:lang w:eastAsia="en-US"/>
          <w14:ligatures w14:val="standardContextual"/>
        </w:rPr>
        <w:t>)</w:t>
      </w:r>
      <w:r w:rsidRPr="04EEB876" w:rsidR="00C24415">
        <w:rPr>
          <w:rFonts w:eastAsia="Aptos"/>
          <w:color w:val="auto"/>
          <w:kern w:val="2"/>
          <w:lang w:eastAsia="en-US"/>
          <w14:ligatures w14:val="standardContextual"/>
        </w:rPr>
        <w:t xml:space="preserve"> </w:t>
      </w:r>
      <w:r w:rsidRPr="04EEB876" w:rsidR="00C24415">
        <w:rPr>
          <w:color w:val="auto"/>
        </w:rPr>
        <w:t xml:space="preserve">paragrahvi 15 lõike 3 </w:t>
      </w:r>
      <w:commentRangeStart w:id="105"/>
      <w:r w:rsidRPr="13447867" w:rsidR="00C24415">
        <w:rPr>
          <w:color w:val="auto"/>
        </w:rPr>
        <w:t>punt</w:t>
      </w:r>
      <w:commentRangeEnd w:id="105"/>
      <w:r w:rsidRPr="13447867">
        <w:rPr>
          <w:rStyle w:val="CommentReference"/>
          <w:color w:val="auto"/>
          <w:sz w:val="24"/>
          <w:szCs w:val="22"/>
        </w:rPr>
        <w:commentReference w:id="105"/>
      </w:r>
      <w:r w:rsidRPr="13447867" w:rsidR="00C24415">
        <w:rPr>
          <w:color w:val="auto"/>
        </w:rPr>
        <w:t xml:space="preserve"> 2 muudetakse ja sõnastatakse järgmiselt:</w:t>
      </w:r>
    </w:p>
    <w:p w:rsidR="00C24415" w:rsidP="00ED6699" w:rsidRDefault="00C24415" w14:paraId="7D9CA85D" w14:textId="142CE513">
      <w:pPr>
        <w:spacing w:after="0" w:line="259" w:lineRule="auto"/>
        <w:ind w:left="0" w:firstLine="0"/>
        <w:rPr>
          <w:rFonts w:eastAsia="Aptos"/>
          <w:color w:val="auto"/>
          <w:kern w:val="2"/>
          <w:szCs w:val="24"/>
          <w:lang w:eastAsia="en-US"/>
          <w14:ligatures w14:val="standardContextual"/>
        </w:rPr>
      </w:pPr>
      <w:r>
        <w:rPr>
          <w:color w:val="auto"/>
          <w:szCs w:val="24"/>
        </w:rPr>
        <w:t xml:space="preserve">„2) </w:t>
      </w:r>
      <w:r w:rsidRPr="005F7828">
        <w:rPr>
          <w:color w:val="auto"/>
          <w:szCs w:val="24"/>
        </w:rPr>
        <w:t>teadustöötajal, kes tegeleb kaitstava loodusobjekti</w:t>
      </w:r>
      <w:r w:rsidRPr="005F7828" w:rsidR="005F7828">
        <w:rPr>
          <w:color w:val="auto"/>
          <w:szCs w:val="24"/>
        </w:rPr>
        <w:t xml:space="preserve">ga </w:t>
      </w:r>
      <w:r w:rsidRPr="005F7828">
        <w:rPr>
          <w:color w:val="auto"/>
          <w:szCs w:val="24"/>
        </w:rPr>
        <w:t>seotud teadustööga ja esitab valdaja nõudel teadusasutuse väljastatud sellekohase õiendi</w:t>
      </w:r>
      <w:r w:rsidRPr="005F7828" w:rsidR="005F7828">
        <w:rPr>
          <w:color w:val="auto"/>
          <w:szCs w:val="24"/>
        </w:rPr>
        <w:t>, mis sisaldab infot teadustöö tegija, uurimisala</w:t>
      </w:r>
      <w:ins w:author="Mari Koik - JUSTDIGI" w:date="2026-01-26T11:37:00Z" w16du:dateUtc="2026-01-26T09:37:00Z" w:id="106">
        <w:r w:rsidR="001A763A">
          <w:rPr>
            <w:color w:val="auto"/>
            <w:szCs w:val="24"/>
          </w:rPr>
          <w:t>,</w:t>
        </w:r>
      </w:ins>
      <w:del w:author="Mari Koik - JUSTDIGI" w:date="2026-01-26T11:37:00Z" w16du:dateUtc="2026-01-26T09:37:00Z" w:id="107">
        <w:r w:rsidRPr="005F7828" w:rsidDel="001A763A" w:rsidR="005F7828">
          <w:rPr>
            <w:color w:val="auto"/>
            <w:szCs w:val="24"/>
          </w:rPr>
          <w:delText xml:space="preserve"> ja</w:delText>
        </w:r>
      </w:del>
      <w:r w:rsidRPr="005F7828" w:rsidR="005F7828">
        <w:rPr>
          <w:color w:val="auto"/>
          <w:szCs w:val="24"/>
        </w:rPr>
        <w:t xml:space="preserve"> </w:t>
      </w:r>
      <w:r w:rsidRPr="00292D44" w:rsidR="005F7828">
        <w:rPr>
          <w:color w:val="auto"/>
          <w:szCs w:val="24"/>
        </w:rPr>
        <w:t>perioodi</w:t>
      </w:r>
      <w:r w:rsidRPr="005F7828" w:rsidR="005F7828">
        <w:rPr>
          <w:color w:val="auto"/>
          <w:szCs w:val="24"/>
        </w:rPr>
        <w:t xml:space="preserve"> </w:t>
      </w:r>
      <w:ins w:author="Mari Koik - JUSTDIGI" w:date="2026-01-26T11:38:00Z" w16du:dateUtc="2026-01-26T09:38:00Z" w:id="108">
        <w:r w:rsidR="001A763A">
          <w:rPr>
            <w:color w:val="auto"/>
            <w:szCs w:val="24"/>
          </w:rPr>
          <w:t>ja</w:t>
        </w:r>
      </w:ins>
      <w:del w:author="Mari Koik - JUSTDIGI" w:date="2026-01-26T11:38:00Z" w16du:dateUtc="2026-01-26T09:38:00Z" w:id="109">
        <w:r w:rsidRPr="005F7828" w:rsidDel="001A763A" w:rsidR="005F7828">
          <w:rPr>
            <w:color w:val="auto"/>
            <w:szCs w:val="24"/>
          </w:rPr>
          <w:delText>ning teadustöö</w:delText>
        </w:r>
      </w:del>
      <w:r w:rsidRPr="005F7828" w:rsidR="005F7828">
        <w:rPr>
          <w:color w:val="auto"/>
          <w:szCs w:val="24"/>
        </w:rPr>
        <w:t xml:space="preserve"> eesmärgi kohta</w:t>
      </w:r>
      <w:r w:rsidR="005F7828">
        <w:rPr>
          <w:color w:val="auto"/>
          <w:szCs w:val="24"/>
        </w:rPr>
        <w:t>.“;</w:t>
      </w:r>
    </w:p>
    <w:p w:rsidR="00717127" w:rsidP="00717127" w:rsidRDefault="00717127" w14:paraId="65AAEE7C" w14:textId="77777777">
      <w:pPr>
        <w:spacing w:after="0" w:line="240" w:lineRule="auto"/>
        <w:ind w:left="0" w:right="51" w:firstLine="0"/>
        <w:rPr>
          <w:b/>
          <w:bCs/>
        </w:rPr>
      </w:pPr>
    </w:p>
    <w:p w:rsidR="00717127" w:rsidP="00846316" w:rsidRDefault="00D158A8" w14:paraId="4403D993" w14:textId="50E75CA6">
      <w:pPr>
        <w:spacing w:after="0" w:line="240" w:lineRule="auto"/>
        <w:ind w:left="0" w:right="51" w:firstLine="0"/>
      </w:pPr>
      <w:r>
        <w:rPr>
          <w:b/>
          <w:bCs/>
        </w:rPr>
        <w:t>10</w:t>
      </w:r>
      <w:r w:rsidRPr="001E7D97" w:rsidR="00717127">
        <w:rPr>
          <w:b/>
          <w:bCs/>
        </w:rPr>
        <w:t>)</w:t>
      </w:r>
      <w:r w:rsidR="00717127">
        <w:t xml:space="preserve"> </w:t>
      </w:r>
      <w:r w:rsidRPr="001E7D97" w:rsidR="00717127">
        <w:t xml:space="preserve">seadust täiendatakse </w:t>
      </w:r>
      <w:r w:rsidRPr="001E7D97" w:rsidR="00717127">
        <w:rPr>
          <w:bCs/>
        </w:rPr>
        <w:t>§</w:t>
      </w:r>
      <w:r w:rsidRPr="001E7D97" w:rsidR="00717127">
        <w:t xml:space="preserve">-ga </w:t>
      </w:r>
      <w:r w:rsidR="00717127">
        <w:t>1</w:t>
      </w:r>
      <w:r w:rsidR="006C61EF">
        <w:t>8</w:t>
      </w:r>
      <w:r w:rsidRPr="001E7D97" w:rsidR="00717127">
        <w:rPr>
          <w:vertAlign w:val="superscript"/>
        </w:rPr>
        <w:t>1</w:t>
      </w:r>
      <w:r w:rsidRPr="001E7D97" w:rsidR="00717127">
        <w:t xml:space="preserve"> järgmises sõnastuses:</w:t>
      </w:r>
    </w:p>
    <w:p w:rsidRPr="00A049E9" w:rsidR="000D22B7" w:rsidP="00846316" w:rsidRDefault="00467B06" w14:paraId="39BBAB1F" w14:textId="071C542F">
      <w:pPr>
        <w:ind w:left="10"/>
        <w:rPr>
          <w:b/>
          <w:bCs/>
        </w:rPr>
      </w:pPr>
      <w:r w:rsidRPr="04EEB876">
        <w:rPr>
          <w:b/>
          <w:bCs/>
        </w:rPr>
        <w:t>„</w:t>
      </w:r>
      <w:r w:rsidRPr="04EEB876" w:rsidR="000D22B7">
        <w:rPr>
          <w:b/>
          <w:bCs/>
        </w:rPr>
        <w:t>§ 18</w:t>
      </w:r>
      <w:r w:rsidRPr="04EEB876" w:rsidR="000D22B7">
        <w:rPr>
          <w:b/>
          <w:bCs/>
          <w:vertAlign w:val="superscript"/>
        </w:rPr>
        <w:t>1</w:t>
      </w:r>
      <w:r w:rsidRPr="04EEB876" w:rsidR="000D22B7">
        <w:rPr>
          <w:b/>
          <w:bCs/>
        </w:rPr>
        <w:t xml:space="preserve">. Loodusväärtuse kaitseks </w:t>
      </w:r>
      <w:commentRangeStart w:id="110"/>
      <w:ins w:author="Mari Koik - JUSTDIGI" w:date="2026-01-27T16:34:00Z" w16du:dateUtc="2026-01-27T14:34:00Z" w:id="111">
        <w:r w:rsidR="00804887">
          <w:rPr>
            <w:b/>
            <w:bCs/>
          </w:rPr>
          <w:t xml:space="preserve">riigi </w:t>
        </w:r>
      </w:ins>
      <w:r w:rsidRPr="04EEB876" w:rsidR="770DF63F">
        <w:rPr>
          <w:b/>
          <w:bCs/>
        </w:rPr>
        <w:t xml:space="preserve">isikliku kasutusõiguse </w:t>
      </w:r>
      <w:commentRangeEnd w:id="110"/>
      <w:r w:rsidRPr="04EEB876" w:rsidR="00804887">
        <w:rPr>
          <w:rStyle w:val="CommentReference"/>
          <w:b/>
          <w:bCs/>
          <w:sz w:val="24"/>
          <w:szCs w:val="22"/>
        </w:rPr>
        <w:commentReference w:id="110"/>
      </w:r>
      <w:r w:rsidRPr="04EEB876" w:rsidR="770DF63F">
        <w:rPr>
          <w:b/>
          <w:bCs/>
        </w:rPr>
        <w:t>seadmine</w:t>
      </w:r>
    </w:p>
    <w:p w:rsidR="00ED6699" w:rsidP="00846316" w:rsidRDefault="00ED6699" w14:paraId="55DD4FA7" w14:textId="77777777">
      <w:pPr>
        <w:spacing w:after="0" w:line="259" w:lineRule="auto"/>
        <w:ind w:left="0" w:firstLine="0"/>
      </w:pPr>
    </w:p>
    <w:p w:rsidRPr="00846316" w:rsidR="000D22B7" w:rsidP="00846316" w:rsidRDefault="00DE445B" w14:paraId="6FA09ED9" w14:textId="684C7986">
      <w:pPr>
        <w:spacing w:after="0" w:line="259" w:lineRule="auto"/>
        <w:ind w:left="0" w:firstLine="0"/>
      </w:pPr>
      <w:r>
        <w:t xml:space="preserve">(1) </w:t>
      </w:r>
      <w:r w:rsidR="278AE357">
        <w:t xml:space="preserve">Väljaspool </w:t>
      </w:r>
      <w:r w:rsidR="00A31E71">
        <w:t>kaitseala, hoiuala, püsielupaika või kaitstava looduse üksikobjekti piiranguvööndit</w:t>
      </w:r>
      <w:r w:rsidR="278AE357">
        <w:t xml:space="preserve"> asuva Eesti looduse infosüsteemi kantud l</w:t>
      </w:r>
      <w:r w:rsidR="000D22B7">
        <w:t xml:space="preserve">oodusväärtuse kaitseks </w:t>
      </w:r>
      <w:r w:rsidR="4C9F103E">
        <w:t xml:space="preserve">võib </w:t>
      </w:r>
      <w:r w:rsidR="000D22B7">
        <w:t xml:space="preserve">kinnisasja omanikuga sõlmida notariaalse lepingu (edaspidi </w:t>
      </w:r>
      <w:r w:rsidRPr="04EEB876" w:rsidR="000D22B7">
        <w:rPr>
          <w:i/>
          <w:iCs/>
        </w:rPr>
        <w:t>leping</w:t>
      </w:r>
      <w:r w:rsidR="000D22B7">
        <w:t xml:space="preserve">), mille alusel koormatakse kinnisasi isikliku kasutusõigusega riigi kasuks. </w:t>
      </w:r>
    </w:p>
    <w:p w:rsidRPr="00846316" w:rsidR="00ED6699" w:rsidP="00846316" w:rsidRDefault="00ED6699" w14:paraId="685D22F0" w14:textId="77777777">
      <w:pPr>
        <w:spacing w:after="0" w:line="259" w:lineRule="auto"/>
        <w:ind w:left="0" w:firstLine="0"/>
      </w:pPr>
    </w:p>
    <w:p w:rsidRPr="00846316" w:rsidR="00DE445B" w:rsidP="00846316" w:rsidRDefault="00DE445B" w14:paraId="2D35EB52" w14:textId="16014174">
      <w:pPr>
        <w:spacing w:after="0" w:line="259" w:lineRule="auto"/>
        <w:ind w:left="0" w:firstLine="0"/>
      </w:pPr>
      <w:r>
        <w:t xml:space="preserve">(2) </w:t>
      </w:r>
      <w:r w:rsidR="03E1F215">
        <w:t>Riigi i</w:t>
      </w:r>
      <w:r w:rsidR="000D22B7">
        <w:t>siklik kasutusõigus</w:t>
      </w:r>
      <w:r w:rsidR="61A249CE">
        <w:t xml:space="preserve"> käesoleva paragrahvi tähenduses</w:t>
      </w:r>
      <w:r w:rsidR="000D22B7">
        <w:t xml:space="preserve"> on riigi õigus kasutada kinnisasja loodusväärtuse kaitseks</w:t>
      </w:r>
      <w:r>
        <w:t xml:space="preserve"> ja</w:t>
      </w:r>
      <w:r w:rsidR="000D22B7">
        <w:t xml:space="preserve"> keelata või piirata </w:t>
      </w:r>
      <w:r>
        <w:t xml:space="preserve">kinnisasjal </w:t>
      </w:r>
      <w:r w:rsidR="000D22B7">
        <w:t>majandustegevust kaitse-eesmärgi</w:t>
      </w:r>
      <w:r w:rsidR="00ED6699">
        <w:t xml:space="preserve"> kohaselt</w:t>
      </w:r>
      <w:r>
        <w:t>.</w:t>
      </w:r>
    </w:p>
    <w:p w:rsidRPr="00846316" w:rsidR="00ED6699" w:rsidP="00846316" w:rsidRDefault="00ED6699" w14:paraId="6FA22B69" w14:textId="77777777">
      <w:pPr>
        <w:spacing w:after="0" w:line="259" w:lineRule="auto"/>
        <w:ind w:left="0" w:firstLine="0"/>
      </w:pPr>
    </w:p>
    <w:p w:rsidRPr="00846316" w:rsidR="000D22B7" w:rsidP="00846316" w:rsidRDefault="00DE445B" w14:paraId="7FFADBD2" w14:textId="59C077E6">
      <w:pPr>
        <w:spacing w:after="0" w:line="259" w:lineRule="auto"/>
        <w:ind w:left="0" w:firstLine="0"/>
      </w:pPr>
      <w:r>
        <w:t>(3) Kinnisasja</w:t>
      </w:r>
      <w:r w:rsidR="000D22B7">
        <w:t xml:space="preserve"> omanik </w:t>
      </w:r>
      <w:r w:rsidR="00676E21">
        <w:t>tagab loodusväärtuse säilimiseks lepingus ette nähtud kohustuste täitmise</w:t>
      </w:r>
      <w:r w:rsidR="000D22B7">
        <w:t>.</w:t>
      </w:r>
    </w:p>
    <w:p w:rsidRPr="00846316" w:rsidR="00ED6699" w:rsidP="00846316" w:rsidRDefault="00ED6699" w14:paraId="3556F577" w14:textId="77777777">
      <w:pPr>
        <w:spacing w:after="0" w:line="259" w:lineRule="auto"/>
        <w:ind w:left="0" w:firstLine="0"/>
      </w:pPr>
    </w:p>
    <w:p w:rsidRPr="00846316" w:rsidR="000D22B7" w:rsidP="00846316" w:rsidRDefault="00DE445B" w14:paraId="55D00432" w14:textId="25CAB307">
      <w:pPr>
        <w:spacing w:after="0" w:line="259" w:lineRule="auto"/>
        <w:ind w:left="0" w:firstLine="0"/>
      </w:pPr>
      <w:r w:rsidRPr="00846316">
        <w:t xml:space="preserve">(4) </w:t>
      </w:r>
      <w:r w:rsidRPr="00846316" w:rsidR="000D22B7">
        <w:t xml:space="preserve">Loodusväärtuse kaitseks </w:t>
      </w:r>
      <w:commentRangeStart w:id="112"/>
      <w:r w:rsidRPr="00846316" w:rsidR="000D22B7">
        <w:t xml:space="preserve">riigi </w:t>
      </w:r>
      <w:del w:author="Mari Koik - JUSTDIGI" w:date="2026-01-27T16:33:00Z" w16du:dateUtc="2026-01-27T14:33:00Z" w:id="113">
        <w:r w:rsidRPr="00846316" w:rsidDel="00C7018E" w:rsidR="000D22B7">
          <w:delText xml:space="preserve">kasuks </w:delText>
        </w:r>
      </w:del>
      <w:r w:rsidRPr="00846316" w:rsidR="000D22B7">
        <w:t xml:space="preserve">isikliku kasutusõiguse </w:t>
      </w:r>
      <w:commentRangeEnd w:id="112"/>
      <w:r w:rsidRPr="00846316" w:rsidR="00C7018E">
        <w:rPr>
          <w:rStyle w:val="CommentReference"/>
          <w:sz w:val="24"/>
          <w:szCs w:val="22"/>
        </w:rPr>
        <w:commentReference w:id="112"/>
      </w:r>
      <w:r w:rsidRPr="00846316" w:rsidR="000D22B7">
        <w:t xml:space="preserve">seadmisel ja lepingu sõlmimisel on riigi volitatud esindaja </w:t>
      </w:r>
      <w:r w:rsidRPr="00C4610A" w:rsidR="00C4610A">
        <w:t>keskkonnainvesteeringutega tegelev riigi sihtasutus</w:t>
      </w:r>
      <w:r w:rsidRPr="00846316" w:rsidR="000D22B7">
        <w:t>.</w:t>
      </w:r>
    </w:p>
    <w:p w:rsidRPr="00846316" w:rsidR="000C5A8B" w:rsidP="00846316" w:rsidRDefault="000C5A8B" w14:paraId="4E60416D" w14:textId="77777777">
      <w:pPr>
        <w:spacing w:after="0" w:line="259" w:lineRule="auto"/>
        <w:ind w:left="0" w:firstLine="0"/>
      </w:pPr>
    </w:p>
    <w:p w:rsidR="000D22B7" w:rsidP="00846316" w:rsidRDefault="00DE445B" w14:paraId="283DC436" w14:textId="58DCE329">
      <w:pPr>
        <w:spacing w:after="0" w:line="259" w:lineRule="auto"/>
        <w:ind w:left="0" w:firstLine="0"/>
      </w:pPr>
      <w:r>
        <w:t xml:space="preserve">(5) </w:t>
      </w:r>
      <w:r w:rsidR="000D22B7">
        <w:t>Loodusväärtuse</w:t>
      </w:r>
      <w:r w:rsidR="007C1665">
        <w:t>ga kinnisasja</w:t>
      </w:r>
      <w:r w:rsidR="000D22B7">
        <w:t xml:space="preserve"> omandiõiguse üleminekul lähevad </w:t>
      </w:r>
      <w:r w:rsidR="00F24C4D">
        <w:t xml:space="preserve">omandajale </w:t>
      </w:r>
      <w:r w:rsidR="000D22B7">
        <w:t xml:space="preserve">üle kõik </w:t>
      </w:r>
      <w:r w:rsidR="00F24C4D">
        <w:t xml:space="preserve">lepingust tulenevad </w:t>
      </w:r>
      <w:r w:rsidR="000D22B7">
        <w:t>õigused ja kohustused. Loodusväärtusega omandi üleminekul ei ole omandajal õigust lõpetada lepingut ennetähtaegselt ühe aasta jooksul omandamisest arvates.</w:t>
      </w:r>
    </w:p>
    <w:p w:rsidRPr="00BC3AFD" w:rsidR="00ED6699" w:rsidP="00846316" w:rsidRDefault="00ED6699" w14:paraId="71772386" w14:textId="77777777">
      <w:pPr>
        <w:spacing w:after="0" w:line="259" w:lineRule="auto"/>
        <w:ind w:left="0" w:firstLine="0"/>
      </w:pPr>
    </w:p>
    <w:p w:rsidR="000D22B7" w:rsidP="00846316" w:rsidRDefault="00DE445B" w14:paraId="649D217C" w14:textId="0E29ADE4">
      <w:pPr>
        <w:spacing w:after="0" w:line="259" w:lineRule="auto"/>
        <w:ind w:left="0" w:firstLine="0"/>
      </w:pPr>
      <w:r>
        <w:t xml:space="preserve">(6) Käesoleva paragrahvi lõikes 2 </w:t>
      </w:r>
      <w:del w:author="Mari Koik - JUSTDIGI" w:date="2026-01-27T16:25:00Z" w16du:dateUtc="2026-01-27T14:25:00Z" w:id="114">
        <w:r w:rsidDel="00996815">
          <w:delText xml:space="preserve">seatud </w:delText>
        </w:r>
      </w:del>
      <w:ins w:author="Mari Koik - JUSTDIGI" w:date="2026-01-27T16:25:00Z" w16du:dateUtc="2026-01-27T14:25:00Z" w:id="115">
        <w:r w:rsidR="00996815">
          <w:t xml:space="preserve">sätestatud </w:t>
        </w:r>
      </w:ins>
      <w:r>
        <w:t>keelu</w:t>
      </w:r>
      <w:r w:rsidR="009E0812">
        <w:t>,</w:t>
      </w:r>
      <w:r>
        <w:t xml:space="preserve"> piirangu </w:t>
      </w:r>
      <w:r w:rsidR="009E0812">
        <w:t>või</w:t>
      </w:r>
      <w:r w:rsidR="000D22B7">
        <w:t xml:space="preserve"> loodusväärtuse hooldamise </w:t>
      </w:r>
      <w:r w:rsidR="009E0812">
        <w:t>eest</w:t>
      </w:r>
      <w:r w:rsidR="000D22B7">
        <w:t xml:space="preserve"> makstakse </w:t>
      </w:r>
      <w:ins w:author="Mari Koik - JUSTDIGI" w:date="2026-01-27T16:31:00Z" w16du:dateUtc="2026-01-27T14:31:00Z" w:id="116">
        <w:r w:rsidR="001807A2">
          <w:t xml:space="preserve">kinnisasja omanikule </w:t>
        </w:r>
      </w:ins>
      <w:r w:rsidR="009E0812">
        <w:t>hüvitist (edaspidi </w:t>
      </w:r>
      <w:r w:rsidRPr="04EEB876" w:rsidR="009E0812">
        <w:rPr>
          <w:i/>
          <w:iCs/>
        </w:rPr>
        <w:t>loodusväärtuse kasutusõiguse tasu</w:t>
      </w:r>
      <w:r w:rsidR="009E0812">
        <w:t xml:space="preserve">) </w:t>
      </w:r>
      <w:del w:author="Mari Koik - JUSTDIGI" w:date="2026-01-27T16:31:00Z" w16du:dateUtc="2026-01-27T14:31:00Z" w:id="117">
        <w:r w:rsidDel="001807A2" w:rsidR="000D22B7">
          <w:delText xml:space="preserve">kinnisasja omanikule </w:delText>
        </w:r>
      </w:del>
      <w:r w:rsidR="000D22B7">
        <w:t xml:space="preserve">riigi </w:t>
      </w:r>
      <w:del w:author="Mari Koik - JUSTDIGI" w:date="2026-01-27T16:32:00Z" w16du:dateUtc="2026-01-27T14:32:00Z" w:id="118">
        <w:r w:rsidDel="009E6818" w:rsidR="000D22B7">
          <w:delText xml:space="preserve">kasuks </w:delText>
        </w:r>
      </w:del>
      <w:r w:rsidR="000D22B7">
        <w:t>isikliku kasutusõiguse</w:t>
      </w:r>
      <w:del w:author="Mari Koik - JUSTDIGI" w:date="2026-01-27T16:32:00Z" w16du:dateUtc="2026-01-27T14:32:00Z" w:id="119">
        <w:r w:rsidDel="00C7018E" w:rsidR="000D22B7">
          <w:delText>ga koormamise</w:delText>
        </w:r>
      </w:del>
      <w:r w:rsidR="000D22B7">
        <w:t xml:space="preserve"> perioodil iga-aastaste võrdsete maksetena.</w:t>
      </w:r>
    </w:p>
    <w:p w:rsidRPr="00BC3AFD" w:rsidR="00041E53" w:rsidP="00846316" w:rsidRDefault="00041E53" w14:paraId="7FA63872" w14:textId="77777777">
      <w:pPr>
        <w:spacing w:after="0" w:line="259" w:lineRule="auto"/>
        <w:ind w:left="0" w:firstLine="0"/>
      </w:pPr>
    </w:p>
    <w:p w:rsidR="000D22B7" w:rsidP="00E10EA7" w:rsidRDefault="00DE445B" w14:paraId="40956A88" w14:textId="33B15E9C">
      <w:pPr>
        <w:spacing w:after="0" w:line="259" w:lineRule="auto"/>
        <w:ind w:left="0" w:firstLine="0"/>
      </w:pPr>
      <w:r>
        <w:t xml:space="preserve">(7) </w:t>
      </w:r>
      <w:r w:rsidR="000D22B7">
        <w:t xml:space="preserve">Loodusväärtuste loetelu, </w:t>
      </w:r>
      <w:commentRangeStart w:id="120"/>
      <w:del w:author="Mari Koik - JUSTDIGI" w:date="2026-01-26T11:42:00Z" w16du:dateUtc="2026-01-26T09:42:00Z" w:id="121">
        <w:r w:rsidDel="00E52C9B" w:rsidR="191B5F8E">
          <w:delText xml:space="preserve">selle </w:delText>
        </w:r>
      </w:del>
      <w:ins w:author="Mari Koik - JUSTDIGI" w:date="2026-01-26T11:42:00Z" w16du:dateUtc="2026-01-26T09:42:00Z" w:id="122">
        <w:r w:rsidR="00E52C9B">
          <w:t xml:space="preserve">loodusväärtuse </w:t>
        </w:r>
      </w:ins>
      <w:r w:rsidR="000D22B7">
        <w:t xml:space="preserve">kasutusõiguse </w:t>
      </w:r>
      <w:commentRangeEnd w:id="120"/>
      <w:r w:rsidR="004A561A">
        <w:rPr>
          <w:rStyle w:val="CommentReference"/>
          <w:sz w:val="24"/>
          <w:szCs w:val="22"/>
        </w:rPr>
        <w:commentReference w:id="120"/>
      </w:r>
      <w:r w:rsidR="000D22B7">
        <w:t>tasu arvutamise alused</w:t>
      </w:r>
      <w:r w:rsidR="00747DA6">
        <w:t xml:space="preserve"> ja metoodika ning</w:t>
      </w:r>
      <w:r w:rsidR="000D22B7">
        <w:t xml:space="preserve"> </w:t>
      </w:r>
      <w:r w:rsidR="1F66CC6E">
        <w:t xml:space="preserve">käesoleva paragrahvi lõikes 1 nimetatud </w:t>
      </w:r>
      <w:r w:rsidR="000D22B7">
        <w:t>lepingu sisu ja sõlmimise korra kehtestab valdkonna eest vastutav minister määrusega.</w:t>
      </w:r>
    </w:p>
    <w:p w:rsidR="00041E53" w:rsidP="00E10EA7" w:rsidRDefault="00041E53" w14:paraId="571619F2" w14:textId="27975900">
      <w:pPr>
        <w:spacing w:after="0" w:line="259" w:lineRule="auto"/>
        <w:ind w:left="0" w:firstLine="0"/>
      </w:pPr>
    </w:p>
    <w:p w:rsidR="00BA3765" w:rsidP="00E10EA7" w:rsidRDefault="00BA3765" w14:paraId="7460E4FB" w14:textId="2B7EBACF">
      <w:pPr>
        <w:spacing w:after="0" w:line="259" w:lineRule="auto"/>
        <w:ind w:left="0" w:firstLine="0"/>
      </w:pPr>
      <w:r>
        <w:t>(8) Loodusväärtuse kasutusõiguse tasu arvutamisel kasutatakse käesoleva paragrahvi lõike 7 alusel kehtestatud metoodikat.</w:t>
      </w:r>
    </w:p>
    <w:p w:rsidR="00D90AE0" w:rsidP="00E10EA7" w:rsidRDefault="00D90AE0" w14:paraId="14B4D9EA" w14:textId="77777777">
      <w:pPr>
        <w:spacing w:after="0" w:line="259" w:lineRule="auto"/>
        <w:ind w:left="0" w:firstLine="0"/>
      </w:pPr>
    </w:p>
    <w:p w:rsidR="00D90AE0" w:rsidP="00E10EA7" w:rsidRDefault="00D90AE0" w14:paraId="41BFB0B2" w14:textId="12536A8B">
      <w:pPr>
        <w:spacing w:after="0" w:line="259" w:lineRule="auto"/>
        <w:ind w:left="0" w:firstLine="0"/>
      </w:pPr>
      <w:r>
        <w:t xml:space="preserve">(9) </w:t>
      </w:r>
      <w:r w:rsidRPr="00D90AE0">
        <w:t xml:space="preserve">Lepingu sõlmimisega ning kinnisasja </w:t>
      </w:r>
      <w:ins w:author="Mari Koik - JUSTDIGI" w:date="2026-01-27T16:35:00Z" w16du:dateUtc="2026-01-27T14:35:00Z" w:id="123">
        <w:r w:rsidR="004712CF">
          <w:t xml:space="preserve">riigi </w:t>
        </w:r>
      </w:ins>
      <w:r w:rsidRPr="00D90AE0">
        <w:t xml:space="preserve">isikliku kasutusõigusega koormamisega kaasnevad riigilõivud ja notari tasu maksab </w:t>
      </w:r>
      <w:r>
        <w:t xml:space="preserve">käesoleva paragrahvi lõikes 4 nimetatud </w:t>
      </w:r>
      <w:r w:rsidRPr="00C4610A">
        <w:t>asutus</w:t>
      </w:r>
      <w:r w:rsidRPr="00D90AE0">
        <w:t>.</w:t>
      </w:r>
      <w:r w:rsidR="00D6280D">
        <w:t>“;</w:t>
      </w:r>
    </w:p>
    <w:p w:rsidR="008719DE" w:rsidP="00E10EA7" w:rsidRDefault="008719DE" w14:paraId="1D5C0340" w14:textId="77777777">
      <w:pPr>
        <w:spacing w:after="0" w:line="259" w:lineRule="auto"/>
        <w:ind w:left="0" w:firstLine="0"/>
        <w:rPr>
          <w:szCs w:val="24"/>
        </w:rPr>
      </w:pPr>
    </w:p>
    <w:p w:rsidR="002E0B5D" w:rsidP="5B81AC0C" w:rsidRDefault="00D158A8" w14:paraId="49A06A2F" w14:textId="42073381">
      <w:pPr>
        <w:spacing w:after="0" w:line="259" w:lineRule="auto"/>
        <w:ind w:left="0" w:firstLine="0"/>
      </w:pPr>
      <w:r>
        <w:rPr>
          <w:b/>
          <w:bCs/>
        </w:rPr>
        <w:t>11</w:t>
      </w:r>
      <w:r w:rsidRPr="5B81AC0C" w:rsidR="008719DE">
        <w:rPr>
          <w:b/>
          <w:bCs/>
        </w:rPr>
        <w:t xml:space="preserve">) </w:t>
      </w:r>
      <w:r w:rsidR="002E0B5D">
        <w:t xml:space="preserve">paragrahvi 20 lõige 3 </w:t>
      </w:r>
      <w:r w:rsidR="00671D9E">
        <w:t>muudetakse ja sõnastatakse järgmiselt:</w:t>
      </w:r>
      <w:r w:rsidDel="00671D9E" w:rsidR="00671D9E">
        <w:t xml:space="preserve"> </w:t>
      </w:r>
    </w:p>
    <w:p w:rsidRPr="00D6280D" w:rsidR="00671D9E" w:rsidP="5B81AC0C" w:rsidRDefault="00671D9E" w14:paraId="4702E08B" w14:textId="31B437A6">
      <w:pPr>
        <w:spacing w:after="0" w:line="259" w:lineRule="auto"/>
        <w:ind w:left="0" w:firstLine="0"/>
        <w:rPr>
          <w:color w:val="auto"/>
        </w:rPr>
      </w:pPr>
      <w:r>
        <w:t>„</w:t>
      </w:r>
      <w:r w:rsidRPr="003C568B">
        <w:t>(3) Kaitstava</w:t>
      </w:r>
      <w:r w:rsidR="009C1643">
        <w:t>l loodusobjektil asuva</w:t>
      </w:r>
      <w:r w:rsidRPr="003C568B">
        <w:t xml:space="preserve"> kinnisasja riigi poolt omandamise </w:t>
      </w:r>
      <w:r w:rsidRPr="00F1329E">
        <w:rPr>
          <w:szCs w:val="24"/>
        </w:rPr>
        <w:t>ja sellele kasutusvalduse seadmise</w:t>
      </w:r>
      <w:r w:rsidRPr="003C568B">
        <w:t xml:space="preserve"> ja ettepanekute menetlemise korra ning kriteeriumid, mille alusel loetakse ala kaitsekord kinnisasja sihtotstarbelist kasutamist oluliselt piiravaks, samuti kinnisasja väärtuse määramise korra ja alused</w:t>
      </w:r>
      <w:r>
        <w:t xml:space="preserve"> </w:t>
      </w:r>
      <w:r w:rsidRPr="002E0B5D">
        <w:rPr>
          <w:szCs w:val="24"/>
        </w:rPr>
        <w:t>ning kasutusvalduse seadmise lepingus kokkulepitavad tingimuse</w:t>
      </w:r>
      <w:commentRangeStart w:id="124"/>
      <w:r w:rsidRPr="002E0B5D">
        <w:rPr>
          <w:szCs w:val="24"/>
        </w:rPr>
        <w:t>d</w:t>
      </w:r>
      <w:del w:author="Mari Koik - JUSTDIGI" w:date="2026-01-26T11:45:00Z" w16du:dateUtc="2026-01-26T09:45:00Z" w:id="125">
        <w:r w:rsidRPr="003C568B" w:rsidDel="005E557E">
          <w:delText>,</w:delText>
        </w:r>
      </w:del>
      <w:r w:rsidRPr="003C568B">
        <w:t xml:space="preserve"> </w:t>
      </w:r>
      <w:commentRangeEnd w:id="124"/>
      <w:r w:rsidRPr="00D6280D" w:rsidR="005E557E">
        <w:rPr>
          <w:rStyle w:val="CommentReference"/>
          <w:color w:val="auto"/>
          <w:sz w:val="24"/>
          <w:szCs w:val="22"/>
        </w:rPr>
        <w:commentReference w:id="124"/>
      </w:r>
      <w:r w:rsidRPr="00D6280D">
        <w:rPr>
          <w:color w:val="auto"/>
        </w:rPr>
        <w:t>kehtestab </w:t>
      </w:r>
      <w:hyperlink w:history="1" r:id="rId15">
        <w:r w:rsidRPr="00D6280D">
          <w:rPr>
            <w:rStyle w:val="Hyperlink"/>
            <w:color w:val="auto"/>
            <w:u w:val="none"/>
          </w:rPr>
          <w:t>Vabariigi Valitsus</w:t>
        </w:r>
      </w:hyperlink>
      <w:r w:rsidRPr="00D6280D">
        <w:rPr>
          <w:color w:val="auto"/>
        </w:rPr>
        <w:t> määrusega.</w:t>
      </w:r>
      <w:r w:rsidR="00D6280D">
        <w:rPr>
          <w:color w:val="auto"/>
        </w:rPr>
        <w:t>“;</w:t>
      </w:r>
    </w:p>
    <w:p w:rsidR="002E0B5D" w:rsidP="00E10EA7" w:rsidRDefault="002E0B5D" w14:paraId="555AE299" w14:textId="77777777">
      <w:pPr>
        <w:spacing w:after="0" w:line="259" w:lineRule="auto"/>
        <w:ind w:left="0" w:firstLine="0"/>
        <w:rPr>
          <w:b/>
          <w:bCs/>
          <w:szCs w:val="24"/>
        </w:rPr>
      </w:pPr>
    </w:p>
    <w:p w:rsidRPr="00F1329E" w:rsidR="008719DE" w:rsidP="00E10EA7" w:rsidRDefault="001F6865" w14:paraId="28426067" w14:textId="732E1E39">
      <w:pPr>
        <w:spacing w:after="0" w:line="259" w:lineRule="auto"/>
        <w:ind w:left="0" w:firstLine="0"/>
        <w:rPr>
          <w:szCs w:val="24"/>
        </w:rPr>
      </w:pPr>
      <w:r>
        <w:rPr>
          <w:b/>
          <w:bCs/>
          <w:szCs w:val="24"/>
        </w:rPr>
        <w:t>12</w:t>
      </w:r>
      <w:r w:rsidR="002E0B5D">
        <w:rPr>
          <w:b/>
          <w:bCs/>
          <w:szCs w:val="24"/>
        </w:rPr>
        <w:t xml:space="preserve">) </w:t>
      </w:r>
      <w:r w:rsidRPr="00F1329E" w:rsidR="002E0B5D">
        <w:rPr>
          <w:szCs w:val="24"/>
        </w:rPr>
        <w:t>seadust täiendatakse §-ga 20</w:t>
      </w:r>
      <w:r w:rsidRPr="00F1329E" w:rsidR="002E0B5D">
        <w:rPr>
          <w:szCs w:val="24"/>
          <w:vertAlign w:val="superscript"/>
        </w:rPr>
        <w:t>3</w:t>
      </w:r>
      <w:r w:rsidRPr="00F1329E" w:rsidR="002E0B5D">
        <w:rPr>
          <w:szCs w:val="24"/>
        </w:rPr>
        <w:t xml:space="preserve"> järgmises sõnastuses:</w:t>
      </w:r>
    </w:p>
    <w:p w:rsidR="008719DE" w:rsidP="00E10EA7" w:rsidRDefault="008719DE" w14:paraId="4A3441A7" w14:textId="287E8E7B">
      <w:pPr>
        <w:spacing w:after="0" w:line="259" w:lineRule="auto"/>
        <w:ind w:left="0" w:firstLine="0"/>
        <w:rPr>
          <w:b/>
          <w:bCs/>
          <w:szCs w:val="24"/>
        </w:rPr>
      </w:pPr>
      <w:r w:rsidRPr="00F1329E">
        <w:rPr>
          <w:szCs w:val="24"/>
        </w:rPr>
        <w:t>„</w:t>
      </w:r>
      <w:r w:rsidRPr="008719DE">
        <w:rPr>
          <w:b/>
          <w:bCs/>
          <w:szCs w:val="24"/>
        </w:rPr>
        <w:t>§ 20</w:t>
      </w:r>
      <w:r w:rsidRPr="00F1329E">
        <w:rPr>
          <w:b/>
          <w:bCs/>
          <w:szCs w:val="24"/>
          <w:vertAlign w:val="superscript"/>
        </w:rPr>
        <w:t>3</w:t>
      </w:r>
      <w:r w:rsidRPr="008719DE">
        <w:rPr>
          <w:b/>
          <w:bCs/>
          <w:szCs w:val="24"/>
        </w:rPr>
        <w:t xml:space="preserve">. </w:t>
      </w:r>
      <w:r w:rsidR="00551F71">
        <w:rPr>
          <w:b/>
          <w:bCs/>
          <w:szCs w:val="24"/>
        </w:rPr>
        <w:t>Riiklikult k</w:t>
      </w:r>
      <w:r w:rsidRPr="008719DE">
        <w:rPr>
          <w:b/>
          <w:bCs/>
          <w:szCs w:val="24"/>
        </w:rPr>
        <w:t>aitstava</w:t>
      </w:r>
      <w:r w:rsidR="003F5270">
        <w:rPr>
          <w:b/>
          <w:bCs/>
          <w:szCs w:val="24"/>
        </w:rPr>
        <w:t>l</w:t>
      </w:r>
      <w:r w:rsidRPr="008719DE">
        <w:rPr>
          <w:b/>
          <w:bCs/>
          <w:szCs w:val="24"/>
        </w:rPr>
        <w:t xml:space="preserve"> loodusobjekti</w:t>
      </w:r>
      <w:r w:rsidR="003F5270">
        <w:rPr>
          <w:b/>
          <w:bCs/>
          <w:szCs w:val="24"/>
        </w:rPr>
        <w:t>l</w:t>
      </w:r>
      <w:r w:rsidRPr="008719DE">
        <w:rPr>
          <w:b/>
          <w:bCs/>
          <w:szCs w:val="24"/>
        </w:rPr>
        <w:t xml:space="preserve"> </w:t>
      </w:r>
      <w:r w:rsidR="003F5270">
        <w:rPr>
          <w:b/>
          <w:bCs/>
          <w:szCs w:val="24"/>
        </w:rPr>
        <w:t>asuvale</w:t>
      </w:r>
      <w:r w:rsidRPr="008719DE">
        <w:rPr>
          <w:b/>
          <w:bCs/>
          <w:szCs w:val="24"/>
        </w:rPr>
        <w:t xml:space="preserve"> kinnisasjale kasutusvalduse seadmine </w:t>
      </w:r>
    </w:p>
    <w:p w:rsidR="00C37FFC" w:rsidP="00E10EA7" w:rsidRDefault="00C37FFC" w14:paraId="440B6DB8" w14:textId="77777777">
      <w:pPr>
        <w:spacing w:after="0" w:line="259" w:lineRule="auto"/>
        <w:ind w:left="0" w:firstLine="0"/>
        <w:rPr>
          <w:szCs w:val="24"/>
        </w:rPr>
      </w:pPr>
    </w:p>
    <w:p w:rsidR="008719DE" w:rsidP="00E10EA7" w:rsidRDefault="008719DE" w14:paraId="5EED1A59" w14:textId="4B4A5D81">
      <w:pPr>
        <w:spacing w:after="0" w:line="259" w:lineRule="auto"/>
        <w:ind w:left="0" w:firstLine="0"/>
      </w:pPr>
      <w:r>
        <w:t>(1) Käesoleva seaduse § 20 lõigetes 1‒1</w:t>
      </w:r>
      <w:r w:rsidRPr="5B81AC0C">
        <w:rPr>
          <w:vertAlign w:val="superscript"/>
        </w:rPr>
        <w:t>3</w:t>
      </w:r>
      <w:r>
        <w:t xml:space="preserve"> </w:t>
      </w:r>
      <w:r w:rsidR="377A4438">
        <w:t xml:space="preserve">sätestatud tingimustel </w:t>
      </w:r>
      <w:r>
        <w:t xml:space="preserve">võib riik kokkuleppel kinnisasja omanikuga seada </w:t>
      </w:r>
      <w:r w:rsidR="00C37FFC">
        <w:t xml:space="preserve">metsaga </w:t>
      </w:r>
      <w:r>
        <w:t xml:space="preserve">kinnisasjale või selle osale kasutusvalduse 99 aastaks. </w:t>
      </w:r>
    </w:p>
    <w:p w:rsidR="008719DE" w:rsidP="00E10EA7" w:rsidRDefault="008719DE" w14:paraId="02377C4D" w14:textId="77777777">
      <w:pPr>
        <w:spacing w:after="0" w:line="259" w:lineRule="auto"/>
        <w:ind w:left="0" w:firstLine="0"/>
        <w:rPr>
          <w:szCs w:val="24"/>
        </w:rPr>
      </w:pPr>
    </w:p>
    <w:p w:rsidR="008719DE" w:rsidP="00E10EA7" w:rsidRDefault="008719DE" w14:paraId="6C8B63FC" w14:textId="06A53B35">
      <w:pPr>
        <w:spacing w:after="0" w:line="259" w:lineRule="auto"/>
        <w:ind w:left="0" w:firstLine="0"/>
        <w:rPr>
          <w:szCs w:val="24"/>
        </w:rPr>
      </w:pPr>
      <w:r w:rsidRPr="008E6FAD">
        <w:rPr>
          <w:szCs w:val="24"/>
        </w:rPr>
        <w:t>(</w:t>
      </w:r>
      <w:r>
        <w:rPr>
          <w:szCs w:val="24"/>
        </w:rPr>
        <w:t>2</w:t>
      </w:r>
      <w:r w:rsidRPr="008E6FAD">
        <w:rPr>
          <w:szCs w:val="24"/>
        </w:rPr>
        <w:t xml:space="preserve">) Kasutusvalduse seadmise ettepaneku tegemise õigus on kinnisasja omanikul, kaitstava loodusobjekti valitsejal </w:t>
      </w:r>
      <w:commentRangeStart w:id="126"/>
      <w:del w:author="Mari Koik - JUSTDIGI" w:date="2026-01-26T11:46:00Z" w16du:dateUtc="2026-01-26T09:46:00Z" w:id="127">
        <w:r w:rsidRPr="008E6FAD" w:rsidDel="005E557E">
          <w:rPr>
            <w:szCs w:val="24"/>
          </w:rPr>
          <w:delText xml:space="preserve">või </w:delText>
        </w:r>
      </w:del>
      <w:ins w:author="Mari Koik - JUSTDIGI" w:date="2026-01-26T11:46:00Z" w16du:dateUtc="2026-01-26T09:46:00Z" w:id="128">
        <w:r w:rsidR="005E557E">
          <w:rPr>
            <w:szCs w:val="24"/>
          </w:rPr>
          <w:t>ja</w:t>
        </w:r>
        <w:commentRangeEnd w:id="126"/>
        <w:r w:rsidRPr="008E6FAD" w:rsidR="005E557E">
          <w:rPr>
            <w:rStyle w:val="CommentReference"/>
            <w:sz w:val="24"/>
            <w:szCs w:val="24"/>
          </w:rPr>
          <w:commentReference w:id="126"/>
        </w:r>
        <w:r w:rsidRPr="008E6FAD" w:rsidR="005E557E">
          <w:rPr>
            <w:szCs w:val="24"/>
          </w:rPr>
          <w:t xml:space="preserve"> </w:t>
        </w:r>
      </w:ins>
      <w:r w:rsidRPr="008E6FAD">
        <w:rPr>
          <w:szCs w:val="24"/>
        </w:rPr>
        <w:t xml:space="preserve">valdkonna eest vastutaval ministril. Kasutusvalduse seadmise algatamise </w:t>
      </w:r>
      <w:del w:author="Mari Koik - JUSTDIGI" w:date="2026-01-26T11:46:00Z" w16du:dateUtc="2026-01-26T09:46:00Z" w:id="129">
        <w:r w:rsidRPr="008E6FAD" w:rsidDel="0055020E">
          <w:rPr>
            <w:szCs w:val="24"/>
          </w:rPr>
          <w:delText xml:space="preserve">ning </w:delText>
        </w:r>
      </w:del>
      <w:ins w:author="Mari Koik - JUSTDIGI" w:date="2026-01-26T11:46:00Z" w16du:dateUtc="2026-01-26T09:46:00Z" w:id="130">
        <w:r w:rsidR="0055020E">
          <w:rPr>
            <w:szCs w:val="24"/>
          </w:rPr>
          <w:t>ja</w:t>
        </w:r>
        <w:r w:rsidRPr="008E6FAD" w:rsidR="0055020E">
          <w:rPr>
            <w:szCs w:val="24"/>
          </w:rPr>
          <w:t xml:space="preserve"> </w:t>
        </w:r>
      </w:ins>
      <w:r w:rsidRPr="008E6FAD">
        <w:rPr>
          <w:szCs w:val="24"/>
        </w:rPr>
        <w:t xml:space="preserve">omandamise otsustab </w:t>
      </w:r>
      <w:r w:rsidR="00C37FFC">
        <w:rPr>
          <w:szCs w:val="24"/>
        </w:rPr>
        <w:t>Keskkonnaameti peadirektor</w:t>
      </w:r>
      <w:r w:rsidRPr="008E6FAD">
        <w:rPr>
          <w:szCs w:val="24"/>
        </w:rPr>
        <w:t>. Kasutusvalduse seadmisega seotud kulud kannab riik ja seda</w:t>
      </w:r>
      <w:r>
        <w:rPr>
          <w:szCs w:val="24"/>
        </w:rPr>
        <w:t xml:space="preserve"> </w:t>
      </w:r>
      <w:r w:rsidRPr="008719DE">
        <w:rPr>
          <w:szCs w:val="24"/>
        </w:rPr>
        <w:t>finantseeritakse riigieelarvest igaks eelarveaastaks määratud summa piires või riigitulundusasutuse eelarvest.</w:t>
      </w:r>
    </w:p>
    <w:p w:rsidR="008719DE" w:rsidP="00E10EA7" w:rsidRDefault="008719DE" w14:paraId="0E95D799" w14:textId="77777777">
      <w:pPr>
        <w:spacing w:after="0" w:line="259" w:lineRule="auto"/>
        <w:ind w:left="0" w:firstLine="0"/>
        <w:rPr>
          <w:szCs w:val="24"/>
        </w:rPr>
      </w:pPr>
    </w:p>
    <w:p w:rsidR="005D3EF8" w:rsidP="5B81AC0C" w:rsidRDefault="008719DE" w14:paraId="7FFA39F5" w14:textId="04210AA3">
      <w:pPr>
        <w:spacing w:after="0" w:line="259" w:lineRule="auto"/>
        <w:ind w:left="0" w:firstLine="0"/>
      </w:pPr>
      <w:r>
        <w:t xml:space="preserve">(3) Kasutusvalduse seadmisel on tasu suuruse aluseks kinnisasjal kasvava metsa </w:t>
      </w:r>
      <w:commentRangeStart w:id="131"/>
      <w:r>
        <w:t xml:space="preserve">väärtus, </w:t>
      </w:r>
      <w:del w:author="Mari Koik - JUSTDIGI" w:date="2026-01-26T11:47:00Z" w16du:dateUtc="2026-01-26T09:47:00Z" w:id="132">
        <w:r w:rsidDel="00987B09">
          <w:delText xml:space="preserve">lähtudes </w:delText>
        </w:r>
      </w:del>
      <w:ins w:author="Mari Koik - JUSTDIGI" w:date="2026-01-26T11:47:00Z" w16du:dateUtc="2026-01-26T09:47:00Z" w:id="133">
        <w:r w:rsidR="00987B09">
          <w:t xml:space="preserve">mis </w:t>
        </w:r>
        <w:r w:rsidRPr="00C225D8" w:rsidR="00987B09">
          <w:t>määratakse</w:t>
        </w:r>
        <w:r w:rsidR="00987B09">
          <w:t xml:space="preserve"> </w:t>
        </w:r>
      </w:ins>
      <w:ins w:author="Mari Koik - JUSTDIGI" w:date="2026-01-27T15:08:00Z" w16du:dateUtc="2026-01-27T13:08:00Z" w:id="134">
        <w:commentRangeEnd w:id="131"/>
        <w:r w:rsidR="00976EB6">
          <w:rPr>
            <w:rStyle w:val="CommentReference"/>
            <w:sz w:val="24"/>
            <w:szCs w:val="22"/>
          </w:rPr>
          <w:commentReference w:id="131"/>
        </w:r>
      </w:ins>
      <w:r w:rsidR="00FF2891">
        <w:t xml:space="preserve">käesoleva seaduse § 20 lõike 3 </w:t>
      </w:r>
      <w:r w:rsidR="00DC62D4">
        <w:t xml:space="preserve">alusel </w:t>
      </w:r>
      <w:r w:rsidR="710D2FBF">
        <w:t>kehtestatud</w:t>
      </w:r>
      <w:r w:rsidR="00FF2891">
        <w:t xml:space="preserve"> </w:t>
      </w:r>
      <w:r w:rsidR="00902C19">
        <w:t xml:space="preserve">kinnisasja väärtuse määramise </w:t>
      </w:r>
      <w:r w:rsidR="00681AA4">
        <w:t>korra</w:t>
      </w:r>
      <w:del w:author="Mari Koik - JUSTDIGI" w:date="2026-01-26T11:47:00Z" w16du:dateUtc="2026-01-26T09:47:00Z" w:id="135">
        <w:r w:rsidDel="00C04423" w:rsidR="00681AA4">
          <w:delText>st</w:delText>
        </w:r>
      </w:del>
      <w:ins w:author="Mari Koik - JUSTDIGI" w:date="2026-01-26T11:47:00Z" w16du:dateUtc="2026-01-26T09:47:00Z" w:id="136">
        <w:r w:rsidR="00C04423">
          <w:t xml:space="preserve"> alusel</w:t>
        </w:r>
      </w:ins>
      <w:r>
        <w:t>. Tasu makstakse välja ühekordselt kasutusvalduse seadmisel.</w:t>
      </w:r>
    </w:p>
    <w:p w:rsidR="005D3EF8" w:rsidP="5B81AC0C" w:rsidRDefault="005D3EF8" w14:paraId="15F6FA3A" w14:textId="77777777">
      <w:pPr>
        <w:spacing w:after="0" w:line="259" w:lineRule="auto"/>
        <w:ind w:left="0" w:firstLine="0"/>
      </w:pPr>
    </w:p>
    <w:p w:rsidR="008719DE" w:rsidP="5B81AC0C" w:rsidRDefault="005D3EF8" w14:paraId="79C542CF" w14:textId="6444E719">
      <w:pPr>
        <w:spacing w:after="0" w:line="259" w:lineRule="auto"/>
        <w:ind w:left="0" w:firstLine="0"/>
      </w:pPr>
      <w:r>
        <w:t>(4)</w:t>
      </w:r>
      <w:r w:rsidR="00D6280D">
        <w:t xml:space="preserve"> </w:t>
      </w:r>
      <w:r>
        <w:t>K</w:t>
      </w:r>
      <w:r w:rsidR="008719DE">
        <w:t>ui kinnisasja omanik rikub kasutusvalduse tingimusi</w:t>
      </w:r>
      <w:del w:author="Mari Koik - JUSTDIGI" w:date="2026-01-26T11:49:00Z" w16du:dateUtc="2026-01-26T09:49:00Z" w:id="137">
        <w:r w:rsidDel="008D496B" w:rsidR="008719DE">
          <w:delText>,</w:delText>
        </w:r>
      </w:del>
      <w:ins w:author="Mari Koik - JUSTDIGI" w:date="2026-01-26T11:49:00Z" w16du:dateUtc="2026-01-26T09:49:00Z" w:id="138">
        <w:r w:rsidR="008D496B">
          <w:t xml:space="preserve"> või</w:t>
        </w:r>
      </w:ins>
      <w:del w:author="Mari Koik - JUSTDIGI" w:date="2026-01-26T11:49:00Z" w16du:dateUtc="2026-01-26T09:49:00Z" w:id="139">
        <w:r w:rsidDel="002241F6" w:rsidR="008719DE">
          <w:delText xml:space="preserve"> ning</w:delText>
        </w:r>
      </w:del>
      <w:r w:rsidR="008719DE">
        <w:t xml:space="preserve"> kasutusvaldus</w:t>
      </w:r>
      <w:del w:author="Mari Koik - JUSTDIGI" w:date="2026-01-26T11:49:00Z" w16du:dateUtc="2026-01-26T09:49:00Z" w:id="140">
        <w:r w:rsidDel="002241F6" w:rsidR="008719DE">
          <w:delText>e</w:delText>
        </w:r>
      </w:del>
      <w:ins w:author="Mari Koik - JUSTDIGI" w:date="2026-01-26T11:49:00Z" w16du:dateUtc="2026-01-26T09:49:00Z" w:id="141">
        <w:r w:rsidR="002241F6">
          <w:t xml:space="preserve"> lõpetatakse</w:t>
        </w:r>
      </w:ins>
      <w:r w:rsidR="008719DE">
        <w:t xml:space="preserve"> ennetähtaegsel</w:t>
      </w:r>
      <w:ins w:author="Mari Koik - JUSTDIGI" w:date="2026-01-26T11:49:00Z" w16du:dateUtc="2026-01-26T09:49:00Z" w:id="142">
        <w:r w:rsidR="002241F6">
          <w:t>t</w:t>
        </w:r>
      </w:ins>
      <w:del w:author="Mari Koik - JUSTDIGI" w:date="2026-01-26T11:49:00Z" w16du:dateUtc="2026-01-26T09:49:00Z" w:id="143">
        <w:r w:rsidDel="002241F6" w:rsidR="008719DE">
          <w:delText xml:space="preserve"> lõpetamisel</w:delText>
        </w:r>
      </w:del>
      <w:ins w:author="Mari Koik - JUSTDIGI" w:date="2026-01-26T11:49:00Z" w16du:dateUtc="2026-01-26T09:49:00Z" w:id="144">
        <w:r w:rsidR="002241F6">
          <w:t>,</w:t>
        </w:r>
      </w:ins>
      <w:r w:rsidR="008719DE">
        <w:t xml:space="preserve"> on riigil õigus nõuda </w:t>
      </w:r>
      <w:del w:author="Mari Koik - JUSTDIGI" w:date="2026-01-26T11:51:00Z" w16du:dateUtc="2026-01-26T09:51:00Z" w:id="145">
        <w:r w:rsidDel="00D320F5" w:rsidR="008719DE">
          <w:delText xml:space="preserve">kinnisasja omanikult </w:delText>
        </w:r>
      </w:del>
      <w:ins w:author="Mari Koik - JUSTDIGI" w:date="2026-01-26T11:50:00Z" w16du:dateUtc="2026-01-26T09:50:00Z" w:id="146">
        <w:r w:rsidR="00BB026E">
          <w:t xml:space="preserve">makstud tasu </w:t>
        </w:r>
      </w:ins>
      <w:ins w:author="Mari Koik - JUSTDIGI" w:date="2026-01-26T11:51:00Z" w16du:dateUtc="2026-01-26T09:51:00Z" w:id="147">
        <w:r w:rsidR="00D320F5">
          <w:t xml:space="preserve">kinnisasja omanikult </w:t>
        </w:r>
      </w:ins>
      <w:r w:rsidR="008719DE">
        <w:t xml:space="preserve">terves ulatuses tagasi </w:t>
      </w:r>
      <w:del w:author="Mari Koik - JUSTDIGI" w:date="2026-01-26T11:50:00Z" w16du:dateUtc="2026-01-26T09:50:00Z" w:id="148">
        <w:r w:rsidDel="00BB026E" w:rsidR="008719DE">
          <w:delText xml:space="preserve">makstud tasu </w:delText>
        </w:r>
      </w:del>
      <w:r w:rsidR="008719DE">
        <w:t>ning lisaks leppetrahvi, mis moodustab 10</w:t>
      </w:r>
      <w:r w:rsidR="242EF41A">
        <w:t xml:space="preserve"> protsenti</w:t>
      </w:r>
      <w:r w:rsidR="008719DE">
        <w:t xml:space="preserve"> hüvitisest.</w:t>
      </w:r>
    </w:p>
    <w:p w:rsidR="008719DE" w:rsidP="00E10EA7" w:rsidRDefault="008719DE" w14:paraId="539CD73E" w14:textId="77777777">
      <w:pPr>
        <w:spacing w:after="0" w:line="259" w:lineRule="auto"/>
        <w:ind w:left="0" w:firstLine="0"/>
        <w:rPr>
          <w:szCs w:val="24"/>
        </w:rPr>
      </w:pPr>
    </w:p>
    <w:p w:rsidR="008719DE" w:rsidP="00E10EA7" w:rsidRDefault="008719DE" w14:paraId="17B803F4" w14:textId="6DB9E357">
      <w:pPr>
        <w:spacing w:after="0" w:line="259" w:lineRule="auto"/>
        <w:ind w:left="0" w:firstLine="0"/>
        <w:rPr>
          <w:szCs w:val="24"/>
        </w:rPr>
      </w:pPr>
      <w:r w:rsidRPr="008719DE">
        <w:rPr>
          <w:szCs w:val="24"/>
        </w:rPr>
        <w:t>(</w:t>
      </w:r>
      <w:r w:rsidR="00F55563">
        <w:rPr>
          <w:szCs w:val="24"/>
        </w:rPr>
        <w:t>5</w:t>
      </w:r>
      <w:r w:rsidRPr="008719DE">
        <w:rPr>
          <w:szCs w:val="24"/>
        </w:rPr>
        <w:t xml:space="preserve">) </w:t>
      </w:r>
      <w:del w:author="Mari Koik - JUSTDIGI" w:date="2026-01-27T15:09:00Z" w16du:dateUtc="2026-01-27T13:09:00Z" w:id="149">
        <w:r w:rsidRPr="008719DE" w:rsidDel="00EB67FC">
          <w:rPr>
            <w:szCs w:val="24"/>
          </w:rPr>
          <w:delText>Juhu</w:delText>
        </w:r>
        <w:r w:rsidRPr="00EB67FC" w:rsidDel="00EB67FC">
          <w:rPr>
            <w:szCs w:val="24"/>
          </w:rPr>
          <w:delText>l, k</w:delText>
        </w:r>
      </w:del>
      <w:ins w:author="Mari Koik - JUSTDIGI" w:date="2026-01-27T15:09:00Z" w16du:dateUtc="2026-01-27T13:09:00Z" w:id="150">
        <w:r w:rsidR="00EB67FC">
          <w:rPr>
            <w:szCs w:val="24"/>
          </w:rPr>
          <w:t>K</w:t>
        </w:r>
      </w:ins>
      <w:r w:rsidRPr="008719DE">
        <w:rPr>
          <w:szCs w:val="24"/>
        </w:rPr>
        <w:t xml:space="preserve">ui kinnisasja koormavad hüpoteegid, </w:t>
      </w:r>
      <w:del w:author="Mari Koik - JUSTDIGI" w:date="2026-01-26T11:51:00Z" w16du:dateUtc="2026-01-26T09:51:00Z" w:id="151">
        <w:r w:rsidRPr="008719DE" w:rsidDel="00D320F5">
          <w:rPr>
            <w:szCs w:val="24"/>
          </w:rPr>
          <w:delText xml:space="preserve">tuleb </w:delText>
        </w:r>
      </w:del>
      <w:ins w:author="Mari Koik - JUSTDIGI" w:date="2026-01-26T11:51:00Z" w16du:dateUtc="2026-01-26T09:51:00Z" w:id="152">
        <w:r w:rsidR="00D320F5">
          <w:rPr>
            <w:szCs w:val="24"/>
          </w:rPr>
          <w:t>seatakse</w:t>
        </w:r>
        <w:r w:rsidRPr="008719DE" w:rsidR="00D320F5">
          <w:rPr>
            <w:szCs w:val="24"/>
          </w:rPr>
          <w:t xml:space="preserve"> </w:t>
        </w:r>
      </w:ins>
      <w:r w:rsidRPr="008719DE">
        <w:rPr>
          <w:szCs w:val="24"/>
        </w:rPr>
        <w:t xml:space="preserve">kasutusvaldus </w:t>
      </w:r>
      <w:del w:author="Mari Koik - JUSTDIGI" w:date="2026-01-26T11:52:00Z" w16du:dateUtc="2026-01-26T09:52:00Z" w:id="153">
        <w:r w:rsidRPr="008719DE" w:rsidDel="00D320F5">
          <w:rPr>
            <w:szCs w:val="24"/>
          </w:rPr>
          <w:delText xml:space="preserve">seada </w:delText>
        </w:r>
      </w:del>
      <w:r w:rsidR="001A5AD8">
        <w:rPr>
          <w:szCs w:val="24"/>
        </w:rPr>
        <w:t xml:space="preserve">kinnistusraamatus </w:t>
      </w:r>
      <w:r w:rsidRPr="008719DE">
        <w:rPr>
          <w:szCs w:val="24"/>
        </w:rPr>
        <w:t>hüpoteekidest kõrgemale järjekohale.</w:t>
      </w:r>
    </w:p>
    <w:p w:rsidR="008719DE" w:rsidP="00E10EA7" w:rsidRDefault="008719DE" w14:paraId="55C3015D" w14:textId="77777777">
      <w:pPr>
        <w:spacing w:after="0" w:line="259" w:lineRule="auto"/>
        <w:ind w:left="0" w:firstLine="0"/>
        <w:rPr>
          <w:szCs w:val="24"/>
        </w:rPr>
      </w:pPr>
    </w:p>
    <w:p w:rsidR="008719DE" w:rsidP="00E10EA7" w:rsidRDefault="008719DE" w14:paraId="4677A354" w14:textId="687518E5">
      <w:pPr>
        <w:spacing w:after="0" w:line="259" w:lineRule="auto"/>
        <w:ind w:left="0" w:firstLine="0"/>
      </w:pPr>
      <w:commentRangeStart w:id="154"/>
      <w:r>
        <w:t>(5)</w:t>
      </w:r>
      <w:commentRangeEnd w:id="154"/>
      <w:r>
        <w:rPr>
          <w:rStyle w:val="CommentReference"/>
          <w:sz w:val="24"/>
          <w:szCs w:val="22"/>
        </w:rPr>
        <w:commentReference w:id="154"/>
      </w:r>
      <w:r>
        <w:t xml:space="preserve"> Kasutusvalduse seadmisele käesoleva paragrahvi alusel kohaldatakse käesoleva seaduse § 20 lõigetes 4‒7 sätestatut.“;</w:t>
      </w:r>
    </w:p>
    <w:p w:rsidR="00FD65EA" w:rsidP="00E10EA7" w:rsidRDefault="00FD65EA" w14:paraId="3BB4FCF8" w14:textId="77777777">
      <w:pPr>
        <w:spacing w:after="0" w:line="259" w:lineRule="auto"/>
        <w:ind w:left="0" w:firstLine="0"/>
        <w:rPr>
          <w:szCs w:val="24"/>
        </w:rPr>
      </w:pPr>
    </w:p>
    <w:p w:rsidR="00FD65EA" w:rsidP="00E10EA7" w:rsidRDefault="00C54F09" w14:paraId="12C848D6" w14:textId="483A5C2B">
      <w:pPr>
        <w:spacing w:after="0" w:line="259" w:lineRule="auto"/>
        <w:ind w:left="0" w:firstLine="0"/>
        <w:rPr>
          <w:color w:val="auto"/>
          <w:szCs w:val="24"/>
        </w:rPr>
      </w:pPr>
      <w:r w:rsidRPr="00D6280D">
        <w:rPr>
          <w:b/>
          <w:bCs/>
          <w:szCs w:val="24"/>
        </w:rPr>
        <w:t>13</w:t>
      </w:r>
      <w:r w:rsidRPr="00D6280D" w:rsidR="00FD65EA">
        <w:rPr>
          <w:b/>
          <w:bCs/>
          <w:szCs w:val="24"/>
        </w:rPr>
        <w:t>)</w:t>
      </w:r>
      <w:r w:rsidR="00FD65EA">
        <w:rPr>
          <w:szCs w:val="24"/>
        </w:rPr>
        <w:t xml:space="preserve"> </w:t>
      </w:r>
      <w:r w:rsidRPr="006F6920" w:rsidR="0000775B">
        <w:rPr>
          <w:color w:val="auto"/>
          <w:szCs w:val="24"/>
        </w:rPr>
        <w:t xml:space="preserve">paragrahvi </w:t>
      </w:r>
      <w:r w:rsidR="0000775B">
        <w:rPr>
          <w:color w:val="auto"/>
          <w:szCs w:val="24"/>
        </w:rPr>
        <w:t>22</w:t>
      </w:r>
      <w:r w:rsidRPr="006F6920" w:rsidR="0000775B">
        <w:rPr>
          <w:color w:val="auto"/>
          <w:szCs w:val="24"/>
        </w:rPr>
        <w:t xml:space="preserve"> punkt </w:t>
      </w:r>
      <w:r w:rsidR="0000775B">
        <w:rPr>
          <w:color w:val="auto"/>
          <w:szCs w:val="24"/>
        </w:rPr>
        <w:t xml:space="preserve">3 </w:t>
      </w:r>
      <w:r w:rsidRPr="006F6920" w:rsidR="0000775B">
        <w:rPr>
          <w:color w:val="auto"/>
          <w:szCs w:val="24"/>
        </w:rPr>
        <w:t>muudetakse ja sõnastatakse järgmiselt:</w:t>
      </w:r>
    </w:p>
    <w:p w:rsidRPr="008719DE" w:rsidR="0000775B" w:rsidP="00E10EA7" w:rsidRDefault="0000775B" w14:paraId="7E0990DF" w14:textId="424D3A99">
      <w:pPr>
        <w:spacing w:after="0" w:line="259" w:lineRule="auto"/>
        <w:ind w:left="0" w:firstLine="0"/>
        <w:rPr>
          <w:szCs w:val="24"/>
        </w:rPr>
      </w:pPr>
      <w:r>
        <w:rPr>
          <w:color w:val="auto"/>
          <w:szCs w:val="24"/>
        </w:rPr>
        <w:t>„</w:t>
      </w:r>
      <w:r w:rsidRPr="003C568B">
        <w:t>3) kaitse-eeskirjast</w:t>
      </w:r>
      <w:r>
        <w:t xml:space="preserve">, </w:t>
      </w:r>
      <w:r w:rsidRPr="003C568B">
        <w:t xml:space="preserve">kaitsekorralduskavast </w:t>
      </w:r>
      <w:r>
        <w:t xml:space="preserve">ja liigi tegevuskavast </w:t>
      </w:r>
      <w:r w:rsidRPr="003C568B">
        <w:t>tuleneva tegevuse korraldamine</w:t>
      </w:r>
      <w:r>
        <w:t>;“;</w:t>
      </w:r>
    </w:p>
    <w:p w:rsidRPr="00BC3AFD" w:rsidR="00041E53" w:rsidP="00846316" w:rsidRDefault="00041E53" w14:paraId="7D10B8B1" w14:textId="77777777">
      <w:pPr>
        <w:spacing w:after="0" w:line="259" w:lineRule="auto"/>
        <w:ind w:left="0" w:firstLine="0"/>
      </w:pPr>
    </w:p>
    <w:p w:rsidR="00204DA0" w:rsidP="00846316" w:rsidRDefault="001F6865" w14:paraId="044F496D" w14:textId="6DDD12BB">
      <w:pPr>
        <w:spacing w:after="0" w:line="240" w:lineRule="auto"/>
        <w:ind w:left="0" w:right="51" w:firstLine="0"/>
      </w:pPr>
      <w:r>
        <w:rPr>
          <w:b/>
          <w:bCs/>
        </w:rPr>
        <w:t>1</w:t>
      </w:r>
      <w:r w:rsidR="00C54F09">
        <w:rPr>
          <w:b/>
          <w:bCs/>
        </w:rPr>
        <w:t>4</w:t>
      </w:r>
      <w:r w:rsidRPr="5B81AC0C" w:rsidR="00204DA0">
        <w:rPr>
          <w:b/>
          <w:bCs/>
        </w:rPr>
        <w:t>)</w:t>
      </w:r>
      <w:r w:rsidR="00204DA0">
        <w:t xml:space="preserve"> paragrahvi 24 </w:t>
      </w:r>
      <w:r w:rsidR="00241ADA">
        <w:t xml:space="preserve">lõikest 1 </w:t>
      </w:r>
      <w:r w:rsidR="00204DA0">
        <w:t>jäetakse välja tekstiosa „</w:t>
      </w:r>
      <w:bookmarkStart w:name="_Hlk202374316" w:id="155"/>
      <w:r w:rsidR="00204DA0">
        <w:t xml:space="preserve">pruunkaru talvitumispaika </w:t>
      </w:r>
      <w:bookmarkEnd w:id="155"/>
      <w:r w:rsidR="00204DA0">
        <w:t>või“;</w:t>
      </w:r>
    </w:p>
    <w:p w:rsidR="00114F97" w:rsidP="00846316" w:rsidRDefault="00114F97" w14:paraId="21718E23" w14:textId="77777777">
      <w:pPr>
        <w:spacing w:after="0" w:line="240" w:lineRule="auto"/>
        <w:ind w:left="0" w:right="51" w:firstLine="0"/>
      </w:pPr>
    </w:p>
    <w:p w:rsidR="00241ADA" w:rsidP="00241ADA" w:rsidRDefault="00C54F09" w14:paraId="2697AC27" w14:textId="250FDF86">
      <w:pPr>
        <w:spacing w:after="0" w:line="240" w:lineRule="auto"/>
        <w:ind w:left="0" w:right="51" w:firstLine="0"/>
      </w:pPr>
      <w:r w:rsidRPr="00D6280D">
        <w:rPr>
          <w:b/>
          <w:bCs/>
        </w:rPr>
        <w:t>15)</w:t>
      </w:r>
      <w:r w:rsidR="00114F97">
        <w:t xml:space="preserve"> </w:t>
      </w:r>
      <w:r w:rsidR="00241ADA">
        <w:t>paragrahvi 24 lõikest 3 jäetakse välja tekstiosa „pruunkaru talvitumispaiga või“;</w:t>
      </w:r>
    </w:p>
    <w:p w:rsidR="00114F97" w:rsidP="00846316" w:rsidRDefault="00114F97" w14:paraId="6DF4B6DD" w14:textId="23B408C5">
      <w:pPr>
        <w:spacing w:after="0" w:line="240" w:lineRule="auto"/>
        <w:ind w:left="0" w:right="51" w:firstLine="0"/>
      </w:pPr>
    </w:p>
    <w:p w:rsidR="005A73E0" w:rsidP="00846316" w:rsidRDefault="00A75E43" w14:paraId="78334CCD" w14:textId="0FF4E2D5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bCs/>
          <w:color w:val="auto"/>
          <w:szCs w:val="24"/>
        </w:rPr>
        <w:t>16</w:t>
      </w:r>
      <w:r w:rsidRPr="00A344F8" w:rsidR="005A73E0">
        <w:rPr>
          <w:b/>
          <w:bCs/>
          <w:color w:val="auto"/>
          <w:szCs w:val="24"/>
        </w:rPr>
        <w:t>)</w:t>
      </w:r>
      <w:r w:rsidR="005A73E0">
        <w:rPr>
          <w:color w:val="auto"/>
          <w:szCs w:val="24"/>
        </w:rPr>
        <w:t xml:space="preserve"> </w:t>
      </w:r>
      <w:r w:rsidRPr="008700E8" w:rsidR="005A73E0">
        <w:rPr>
          <w:color w:val="auto"/>
          <w:szCs w:val="24"/>
        </w:rPr>
        <w:t>paragrahvi 25 lõi</w:t>
      </w:r>
      <w:r w:rsidR="003B28AF">
        <w:rPr>
          <w:color w:val="auto"/>
          <w:szCs w:val="24"/>
        </w:rPr>
        <w:t>ge</w:t>
      </w:r>
      <w:r w:rsidR="005D6575">
        <w:rPr>
          <w:color w:val="auto"/>
          <w:szCs w:val="24"/>
        </w:rPr>
        <w:t>t</w:t>
      </w:r>
      <w:r w:rsidR="005A73E0">
        <w:rPr>
          <w:color w:val="auto"/>
          <w:szCs w:val="24"/>
        </w:rPr>
        <w:t xml:space="preserve"> 1 </w:t>
      </w:r>
      <w:r w:rsidR="005D6575">
        <w:rPr>
          <w:color w:val="auto"/>
          <w:szCs w:val="24"/>
        </w:rPr>
        <w:t>täiendatakse p</w:t>
      </w:r>
      <w:r w:rsidR="00041E53">
        <w:rPr>
          <w:color w:val="auto"/>
          <w:szCs w:val="24"/>
        </w:rPr>
        <w:t>ärast</w:t>
      </w:r>
      <w:r w:rsidR="005D6575">
        <w:rPr>
          <w:color w:val="auto"/>
          <w:szCs w:val="24"/>
        </w:rPr>
        <w:t xml:space="preserve"> </w:t>
      </w:r>
      <w:r w:rsidR="000C5A8B">
        <w:rPr>
          <w:color w:val="auto"/>
          <w:szCs w:val="24"/>
        </w:rPr>
        <w:t>tekstiosa</w:t>
      </w:r>
      <w:r w:rsidR="005D6575">
        <w:rPr>
          <w:color w:val="auto"/>
          <w:szCs w:val="24"/>
        </w:rPr>
        <w:t xml:space="preserve"> „loodusobjekti“ </w:t>
      </w:r>
      <w:r w:rsidR="000C5A8B">
        <w:rPr>
          <w:color w:val="auto"/>
          <w:szCs w:val="24"/>
        </w:rPr>
        <w:t>tekstiosaga</w:t>
      </w:r>
      <w:r w:rsidR="005D6575">
        <w:rPr>
          <w:color w:val="auto"/>
          <w:szCs w:val="24"/>
        </w:rPr>
        <w:t xml:space="preserve"> „ning ranna ja kalda“;</w:t>
      </w:r>
    </w:p>
    <w:p w:rsidR="006C61EF" w:rsidP="00846316" w:rsidRDefault="006C61EF" w14:paraId="6F3E79C6" w14:textId="736FB15D">
      <w:pPr>
        <w:spacing w:after="0" w:line="240" w:lineRule="auto"/>
        <w:ind w:left="0" w:firstLine="0"/>
        <w:rPr>
          <w:color w:val="202020"/>
          <w:szCs w:val="24"/>
          <w:shd w:val="clear" w:color="auto" w:fill="FFFFFF"/>
        </w:rPr>
      </w:pPr>
    </w:p>
    <w:p w:rsidRPr="008939CB" w:rsidR="00016B6A" w:rsidP="00533AC9" w:rsidRDefault="00A75E43" w14:paraId="44295703" w14:textId="595C5091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17</w:t>
      </w:r>
      <w:r w:rsidRPr="008939CB" w:rsidR="0084007E">
        <w:rPr>
          <w:b/>
          <w:color w:val="auto"/>
          <w:szCs w:val="24"/>
        </w:rPr>
        <w:t>)</w:t>
      </w:r>
      <w:r w:rsidRPr="008939CB" w:rsidR="0084007E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>paragrahvi 30 lõiget 2 täiendatakse punktiga 7 järgmises sõnastuses:</w:t>
      </w:r>
    </w:p>
    <w:p w:rsidRPr="008939CB" w:rsidR="00016B6A" w:rsidP="5B81AC0C" w:rsidRDefault="00FD44FB" w14:paraId="00FBECA7" w14:textId="50EC90E2">
      <w:pPr>
        <w:spacing w:after="0" w:line="240" w:lineRule="auto"/>
        <w:ind w:left="-5" w:right="51"/>
        <w:rPr>
          <w:color w:val="auto"/>
        </w:rPr>
      </w:pPr>
      <w:r w:rsidRPr="5B81AC0C">
        <w:rPr>
          <w:color w:val="auto"/>
        </w:rPr>
        <w:t xml:space="preserve">„7) </w:t>
      </w:r>
      <w:r w:rsidRPr="5B81AC0C" w:rsidR="00FD79A0">
        <w:rPr>
          <w:color w:val="202020"/>
          <w:shd w:val="clear" w:color="auto" w:fill="FFFFFF"/>
        </w:rPr>
        <w:t xml:space="preserve">Eesti looduse infosüsteemi </w:t>
      </w:r>
      <w:r w:rsidRPr="5B81AC0C">
        <w:rPr>
          <w:color w:val="auto"/>
        </w:rPr>
        <w:t>kantud poollooduslike koosluste hävi</w:t>
      </w:r>
      <w:del w:author="Mari Koik - JUSTDIGI" w:date="2026-01-28T10:48:00Z" w16du:dateUtc="2026-01-28T08:48:00Z" w:id="156">
        <w:r w:rsidRPr="5B81AC0C" w:rsidDel="00EC0A95">
          <w:rPr>
            <w:color w:val="auto"/>
          </w:rPr>
          <w:delText>ta</w:delText>
        </w:r>
      </w:del>
      <w:r w:rsidRPr="5B81AC0C">
        <w:rPr>
          <w:color w:val="auto"/>
        </w:rPr>
        <w:t xml:space="preserve">mist </w:t>
      </w:r>
      <w:ins w:author="Mari Koik - JUSTDIGI" w:date="2026-01-28T10:47:00Z" w16du:dateUtc="2026-01-28T08:47:00Z" w:id="157">
        <w:r w:rsidR="00381E93">
          <w:rPr>
            <w:color w:val="auto"/>
          </w:rPr>
          <w:t xml:space="preserve">põhjustav </w:t>
        </w:r>
      </w:ins>
      <w:r w:rsidRPr="5B81AC0C">
        <w:rPr>
          <w:color w:val="auto"/>
        </w:rPr>
        <w:t xml:space="preserve">või </w:t>
      </w:r>
      <w:commentRangeStart w:id="158"/>
      <w:r w:rsidRPr="5B81AC0C">
        <w:rPr>
          <w:color w:val="auto"/>
        </w:rPr>
        <w:t>kahjusta</w:t>
      </w:r>
      <w:del w:author="Mari Koik - JUSTDIGI" w:date="2026-01-28T10:48:00Z" w16du:dateUtc="2026-01-28T08:48:00Z" w:id="159">
        <w:r w:rsidRPr="5B81AC0C" w:rsidDel="00EC0A95">
          <w:rPr>
            <w:color w:val="auto"/>
          </w:rPr>
          <w:delText>mist põhjusta</w:delText>
        </w:r>
      </w:del>
      <w:r w:rsidRPr="5B81AC0C">
        <w:rPr>
          <w:color w:val="auto"/>
        </w:rPr>
        <w:t>v tegevus</w:t>
      </w:r>
      <w:commentRangeEnd w:id="158"/>
      <w:r w:rsidRPr="5B81AC0C" w:rsidR="008734C7">
        <w:rPr>
          <w:rStyle w:val="CommentReference"/>
          <w:color w:val="auto"/>
          <w:sz w:val="24"/>
          <w:szCs w:val="22"/>
        </w:rPr>
        <w:commentReference w:id="158"/>
      </w:r>
      <w:r w:rsidRPr="5B81AC0C" w:rsidR="00F4628B">
        <w:rPr>
          <w:color w:val="auto"/>
        </w:rPr>
        <w:t>,</w:t>
      </w:r>
      <w:r w:rsidRPr="5B81AC0C">
        <w:rPr>
          <w:color w:val="auto"/>
        </w:rPr>
        <w:t xml:space="preserve"> nagu mullaharimine, puittaimestiku istutamine, väetamine, taimekaitsevahendite kasutamine.“;</w:t>
      </w:r>
    </w:p>
    <w:p w:rsidRPr="008F31F2" w:rsidR="006D6C17" w:rsidP="00533AC9" w:rsidRDefault="006D6C17" w14:paraId="142E2E7E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F31F2" w:rsidR="00016B6A" w:rsidP="00533AC9" w:rsidRDefault="00A75E43" w14:paraId="305A3677" w14:textId="2D895092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18</w:t>
      </w:r>
      <w:r w:rsidRPr="008F31F2" w:rsidR="0084007E">
        <w:rPr>
          <w:b/>
          <w:color w:val="auto"/>
          <w:szCs w:val="24"/>
        </w:rPr>
        <w:t>)</w:t>
      </w:r>
      <w:r w:rsidRPr="008F31F2" w:rsidR="0084007E">
        <w:rPr>
          <w:color w:val="auto"/>
          <w:szCs w:val="24"/>
        </w:rPr>
        <w:t xml:space="preserve"> </w:t>
      </w:r>
      <w:r w:rsidRPr="008F31F2" w:rsidR="00FD44FB">
        <w:rPr>
          <w:color w:val="auto"/>
          <w:szCs w:val="24"/>
        </w:rPr>
        <w:t>paragrahvi 31 lõiget 2 täiendatakse punktiga 13 järgmises sõnastuses:</w:t>
      </w:r>
    </w:p>
    <w:p w:rsidRPr="008939CB" w:rsidR="00016B6A" w:rsidP="5B81AC0C" w:rsidRDefault="00FD44FB" w14:paraId="5A3B473E" w14:textId="6B7B838A">
      <w:pPr>
        <w:spacing w:after="0" w:line="240" w:lineRule="auto"/>
        <w:ind w:left="-5" w:right="51"/>
        <w:rPr>
          <w:color w:val="auto"/>
        </w:rPr>
      </w:pPr>
      <w:r w:rsidRPr="5B81AC0C">
        <w:rPr>
          <w:color w:val="auto"/>
        </w:rPr>
        <w:t xml:space="preserve">„13) </w:t>
      </w:r>
      <w:r w:rsidRPr="5B81AC0C" w:rsidR="00FD79A0">
        <w:rPr>
          <w:color w:val="202020"/>
          <w:shd w:val="clear" w:color="auto" w:fill="FFFFFF"/>
        </w:rPr>
        <w:t>Eesti looduse infosüsteemi</w:t>
      </w:r>
      <w:r w:rsidRPr="5B81AC0C">
        <w:rPr>
          <w:color w:val="auto"/>
        </w:rPr>
        <w:t xml:space="preserve"> kantud poollooduslike koosluste hävi</w:t>
      </w:r>
      <w:del w:author="Mari Koik - JUSTDIGI" w:date="2026-01-28T10:51:00Z" w16du:dateUtc="2026-01-28T08:51:00Z" w:id="160">
        <w:r w:rsidRPr="5B81AC0C" w:rsidDel="005952D8">
          <w:rPr>
            <w:color w:val="auto"/>
          </w:rPr>
          <w:delText>ta</w:delText>
        </w:r>
      </w:del>
      <w:r w:rsidRPr="5B81AC0C">
        <w:rPr>
          <w:color w:val="auto"/>
        </w:rPr>
        <w:t xml:space="preserve">mist </w:t>
      </w:r>
      <w:ins w:author="Mari Koik - JUSTDIGI" w:date="2026-01-28T10:51:00Z" w16du:dateUtc="2026-01-28T08:51:00Z" w:id="161">
        <w:r w:rsidR="005952D8">
          <w:rPr>
            <w:color w:val="auto"/>
          </w:rPr>
          <w:t xml:space="preserve">põhjustav </w:t>
        </w:r>
      </w:ins>
      <w:r w:rsidRPr="5B81AC0C">
        <w:rPr>
          <w:color w:val="auto"/>
        </w:rPr>
        <w:t>või kahjusta</w:t>
      </w:r>
      <w:del w:author="Mari Koik - JUSTDIGI" w:date="2026-01-28T10:51:00Z" w16du:dateUtc="2026-01-28T08:51:00Z" w:id="162">
        <w:r w:rsidRPr="5B81AC0C" w:rsidDel="005952D8">
          <w:rPr>
            <w:color w:val="auto"/>
          </w:rPr>
          <w:delText>mist põhjusta</w:delText>
        </w:r>
      </w:del>
      <w:r w:rsidRPr="5B81AC0C">
        <w:rPr>
          <w:color w:val="auto"/>
        </w:rPr>
        <w:t>v tegevus</w:t>
      </w:r>
      <w:r w:rsidRPr="5B81AC0C" w:rsidR="00F4628B">
        <w:rPr>
          <w:color w:val="auto"/>
        </w:rPr>
        <w:t>,</w:t>
      </w:r>
      <w:r w:rsidRPr="5B81AC0C">
        <w:rPr>
          <w:color w:val="auto"/>
        </w:rPr>
        <w:t xml:space="preserve"> nagu mullaharimine, puittaimestiku istutamine, väetamine, taimekaitsevahendite kasutamine</w:t>
      </w:r>
      <w:r w:rsidRPr="5B81AC0C" w:rsidR="00877D9B">
        <w:rPr>
          <w:color w:val="auto"/>
        </w:rPr>
        <w:t>,</w:t>
      </w:r>
      <w:r w:rsidRPr="5B81AC0C" w:rsidR="005A4383">
        <w:rPr>
          <w:color w:val="auto"/>
        </w:rPr>
        <w:t xml:space="preserve"> </w:t>
      </w:r>
      <w:r w:rsidRPr="5B81AC0C" w:rsidR="00877D9B">
        <w:rPr>
          <w:color w:val="auto"/>
        </w:rPr>
        <w:t>välja arvatud</w:t>
      </w:r>
      <w:r w:rsidRPr="00777DDA" w:rsidR="00777DDA">
        <w:rPr>
          <w:szCs w:val="24"/>
        </w:rPr>
        <w:t xml:space="preserve"> </w:t>
      </w:r>
      <w:r w:rsidRPr="5B81AC0C" w:rsidR="00777DDA">
        <w:rPr>
          <w:color w:val="202020"/>
          <w:shd w:val="clear" w:color="auto" w:fill="FFFFFF"/>
        </w:rPr>
        <w:t>kaitstava loodusobjekti valitseja nõusolekul tehtav tegevus</w:t>
      </w:r>
      <w:r w:rsidRPr="5B81AC0C" w:rsidR="00777DDA">
        <w:rPr>
          <w:color w:val="auto"/>
        </w:rPr>
        <w:t>.</w:t>
      </w:r>
      <w:r w:rsidRPr="5B81AC0C">
        <w:rPr>
          <w:color w:val="auto"/>
        </w:rPr>
        <w:t>“;</w:t>
      </w:r>
    </w:p>
    <w:p w:rsidR="00B5662B" w:rsidP="00533AC9" w:rsidRDefault="00B5662B" w14:paraId="7A0D67BE" w14:textId="77777777">
      <w:pPr>
        <w:spacing w:after="0" w:line="240" w:lineRule="auto"/>
        <w:ind w:left="0" w:right="51" w:firstLine="0"/>
        <w:rPr>
          <w:b/>
          <w:color w:val="auto"/>
          <w:szCs w:val="24"/>
        </w:rPr>
      </w:pPr>
    </w:p>
    <w:p w:rsidRPr="008939CB" w:rsidR="00016B6A" w:rsidP="00533AC9" w:rsidRDefault="00A75E43" w14:paraId="2F28EB8B" w14:textId="53D0B5E1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19</w:t>
      </w:r>
      <w:r w:rsidRPr="00C06757" w:rsidR="0084007E">
        <w:rPr>
          <w:b/>
          <w:color w:val="auto"/>
          <w:szCs w:val="24"/>
        </w:rPr>
        <w:t>)</w:t>
      </w:r>
      <w:r w:rsidRPr="00C06757" w:rsidR="0084007E">
        <w:rPr>
          <w:color w:val="auto"/>
          <w:szCs w:val="24"/>
        </w:rPr>
        <w:t xml:space="preserve"> </w:t>
      </w:r>
      <w:r w:rsidRPr="00C06757" w:rsidR="00FD44FB">
        <w:rPr>
          <w:color w:val="auto"/>
          <w:szCs w:val="24"/>
        </w:rPr>
        <w:t>paragrahvi 31 täiendatakse lõikega 6 järgmises sõnastuses:</w:t>
      </w:r>
    </w:p>
    <w:p w:rsidR="00016B6A" w:rsidP="00533AC9" w:rsidRDefault="00BA5951" w14:paraId="20542494" w14:textId="55248652">
      <w:pPr>
        <w:spacing w:after="0" w:line="240" w:lineRule="auto"/>
        <w:ind w:left="0" w:firstLine="0"/>
      </w:pPr>
      <w:r w:rsidRPr="5B81AC0C">
        <w:rPr>
          <w:color w:val="auto"/>
        </w:rPr>
        <w:t>„</w:t>
      </w:r>
      <w:r w:rsidRPr="5B81AC0C" w:rsidR="0046373B">
        <w:rPr>
          <w:color w:val="auto"/>
        </w:rPr>
        <w:t>(6) </w:t>
      </w:r>
      <w:r w:rsidRPr="5B81AC0C" w:rsidR="00F82FC1">
        <w:rPr>
          <w:color w:val="auto"/>
        </w:rPr>
        <w:t>Kui piiranguvööndis olemasolevate maaparandussüsteemide rekonstrueerimis- ja hoiutööd</w:t>
      </w:r>
      <w:r w:rsidRPr="5B81AC0C" w:rsidR="001927EB">
        <w:rPr>
          <w:color w:val="auto"/>
        </w:rPr>
        <w:t xml:space="preserve"> </w:t>
      </w:r>
      <w:r w:rsidRPr="5B81AC0C" w:rsidR="00F82FC1">
        <w:rPr>
          <w:color w:val="auto"/>
        </w:rPr>
        <w:t xml:space="preserve">võivad kahjustada kaitse-eesmärgi saavutamist, võib kaitse-eeskirjaga seada </w:t>
      </w:r>
      <w:r w:rsidRPr="5B81AC0C" w:rsidR="002D6921">
        <w:rPr>
          <w:color w:val="auto"/>
        </w:rPr>
        <w:t>ne</w:t>
      </w:r>
      <w:r w:rsidRPr="5B81AC0C" w:rsidR="00BF6C81">
        <w:rPr>
          <w:color w:val="auto"/>
        </w:rPr>
        <w:t>ndeks</w:t>
      </w:r>
      <w:r w:rsidRPr="5B81AC0C" w:rsidR="00F82FC1">
        <w:rPr>
          <w:color w:val="auto"/>
        </w:rPr>
        <w:t xml:space="preserve"> tingimusi või need tegevused keelata</w:t>
      </w:r>
      <w:r w:rsidRPr="5B81AC0C" w:rsidR="002D6921">
        <w:rPr>
          <w:color w:val="auto"/>
        </w:rPr>
        <w:t>,</w:t>
      </w:r>
      <w:r w:rsidRPr="5B81AC0C" w:rsidR="00F82FC1">
        <w:rPr>
          <w:color w:val="auto"/>
        </w:rPr>
        <w:t xml:space="preserve"> kui </w:t>
      </w:r>
      <w:r w:rsidRPr="5B81AC0C" w:rsidR="1A229EA6">
        <w:rPr>
          <w:color w:val="auto"/>
        </w:rPr>
        <w:t xml:space="preserve">tingimus või keeld </w:t>
      </w:r>
      <w:r w:rsidRPr="5B81AC0C" w:rsidR="00F82FC1">
        <w:rPr>
          <w:color w:val="auto"/>
        </w:rPr>
        <w:t>ei takista maaparandussüsteemi nõuetekohast toimimist väljaspool kaitstavat loodusobjekti</w:t>
      </w:r>
      <w:r w:rsidR="00F82FC1">
        <w:t>.</w:t>
      </w:r>
      <w:r w:rsidR="00836765">
        <w:t>“;</w:t>
      </w:r>
    </w:p>
    <w:p w:rsidRPr="006D6C17" w:rsidR="00C536F6" w:rsidP="00533AC9" w:rsidRDefault="00C536F6" w14:paraId="60400189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="00B3654E" w:rsidP="5B81AC0C" w:rsidRDefault="00A75E43" w14:paraId="5C25D748" w14:textId="2668F829">
      <w:pPr>
        <w:spacing w:after="0" w:line="240" w:lineRule="auto"/>
        <w:ind w:left="0" w:firstLine="0"/>
        <w:rPr>
          <w:color w:val="auto"/>
        </w:rPr>
      </w:pPr>
      <w:r w:rsidRPr="5B81AC0C">
        <w:rPr>
          <w:b/>
          <w:bCs/>
          <w:color w:val="auto"/>
        </w:rPr>
        <w:t>20</w:t>
      </w:r>
      <w:r w:rsidRPr="5B81AC0C" w:rsidR="00311279">
        <w:rPr>
          <w:b/>
          <w:bCs/>
          <w:color w:val="auto"/>
        </w:rPr>
        <w:t>)</w:t>
      </w:r>
      <w:r w:rsidRPr="5B81AC0C" w:rsidR="00B3654E">
        <w:rPr>
          <w:color w:val="auto"/>
        </w:rPr>
        <w:t xml:space="preserve"> paragrahvi 33 lõike 1 punkt 7 </w:t>
      </w:r>
      <w:r w:rsidRPr="5B81AC0C" w:rsidR="00B35C01">
        <w:rPr>
          <w:color w:val="auto"/>
        </w:rPr>
        <w:t>tunnistatakse kehtetuks</w:t>
      </w:r>
      <w:r w:rsidRPr="5B81AC0C" w:rsidR="00045C6A">
        <w:rPr>
          <w:color w:val="auto"/>
        </w:rPr>
        <w:t>;</w:t>
      </w:r>
    </w:p>
    <w:p w:rsidRPr="008E2F44" w:rsidR="008E2F44" w:rsidP="00533AC9" w:rsidRDefault="008E2F44" w14:paraId="6D8160FD" w14:textId="77777777">
      <w:pPr>
        <w:spacing w:after="0" w:line="240" w:lineRule="auto"/>
        <w:ind w:left="0" w:firstLine="0"/>
        <w:rPr>
          <w:iCs/>
          <w:szCs w:val="24"/>
        </w:rPr>
      </w:pPr>
    </w:p>
    <w:p w:rsidR="006E7B90" w:rsidP="25ADF63A" w:rsidRDefault="00C54F09" w14:paraId="545B6190" w14:textId="28C7C594">
      <w:pPr>
        <w:spacing w:after="0" w:line="240" w:lineRule="auto"/>
        <w:ind w:left="-5" w:right="51"/>
        <w:rPr>
          <w:color w:val="auto"/>
        </w:rPr>
      </w:pPr>
      <w:bookmarkStart w:name="_Hlk181182327" w:id="163"/>
      <w:r>
        <w:rPr>
          <w:b/>
          <w:bCs/>
          <w:color w:val="auto"/>
        </w:rPr>
        <w:t>21</w:t>
      </w:r>
      <w:r w:rsidRPr="25ADF63A" w:rsidR="0038349D">
        <w:rPr>
          <w:b/>
          <w:bCs/>
          <w:color w:val="auto"/>
        </w:rPr>
        <w:t>)</w:t>
      </w:r>
      <w:r w:rsidRPr="25ADF63A" w:rsidR="0038349D">
        <w:rPr>
          <w:color w:val="auto"/>
        </w:rPr>
        <w:t xml:space="preserve"> seadus</w:t>
      </w:r>
      <w:r w:rsidRPr="25ADF63A" w:rsidR="69EC17E2">
        <w:rPr>
          <w:color w:val="auto"/>
        </w:rPr>
        <w:t>e</w:t>
      </w:r>
      <w:r w:rsidRPr="25ADF63A" w:rsidR="0038349D">
        <w:rPr>
          <w:color w:val="auto"/>
        </w:rPr>
        <w:t xml:space="preserve"> </w:t>
      </w:r>
      <w:r w:rsidRPr="25ADF63A" w:rsidR="19653EC5">
        <w:rPr>
          <w:color w:val="auto"/>
        </w:rPr>
        <w:t xml:space="preserve">7. peatükki </w:t>
      </w:r>
      <w:r w:rsidRPr="25ADF63A" w:rsidR="0038349D">
        <w:rPr>
          <w:color w:val="auto"/>
        </w:rPr>
        <w:t xml:space="preserve">täiendatakse </w:t>
      </w:r>
      <w:r w:rsidRPr="25ADF63A" w:rsidR="0005339C">
        <w:rPr>
          <w:color w:val="auto"/>
        </w:rPr>
        <w:t xml:space="preserve">§-ga </w:t>
      </w:r>
      <w:r w:rsidRPr="25ADF63A" w:rsidR="0038349D">
        <w:rPr>
          <w:color w:val="auto"/>
        </w:rPr>
        <w:t>45</w:t>
      </w:r>
      <w:r w:rsidRPr="25ADF63A" w:rsidR="0038349D">
        <w:rPr>
          <w:color w:val="auto"/>
          <w:vertAlign w:val="superscript"/>
        </w:rPr>
        <w:t>1</w:t>
      </w:r>
      <w:r w:rsidRPr="25ADF63A" w:rsidR="0038349D">
        <w:rPr>
          <w:color w:val="auto"/>
        </w:rPr>
        <w:t xml:space="preserve"> jär</w:t>
      </w:r>
      <w:r w:rsidRPr="25ADF63A" w:rsidR="006E7B90">
        <w:rPr>
          <w:color w:val="auto"/>
        </w:rPr>
        <w:t>g</w:t>
      </w:r>
      <w:r w:rsidRPr="25ADF63A" w:rsidR="0038349D">
        <w:rPr>
          <w:color w:val="auto"/>
        </w:rPr>
        <w:t>mises sõnastuses:</w:t>
      </w:r>
    </w:p>
    <w:p w:rsidRPr="00E80412" w:rsidR="0038349D" w:rsidP="00533AC9" w:rsidRDefault="003B4126" w14:paraId="70062E22" w14:textId="0F6CCD4E">
      <w:pPr>
        <w:spacing w:after="0" w:line="240" w:lineRule="auto"/>
        <w:ind w:left="-5" w:right="51"/>
        <w:rPr>
          <w:rStyle w:val="CommentReference"/>
          <w:b/>
          <w:bCs/>
          <w:sz w:val="24"/>
          <w:szCs w:val="24"/>
        </w:rPr>
      </w:pPr>
      <w:bookmarkStart w:name="_Hlk205819970" w:id="164"/>
      <w:r w:rsidRPr="0056613C">
        <w:rPr>
          <w:color w:val="auto"/>
          <w:szCs w:val="24"/>
          <w:rPrChange w:author="Mari Koik - JUSTDIGI" w:date="2026-01-27T18:49:00Z" w16du:dateUtc="2026-01-27T16:49:00Z" w:id="165">
            <w:rPr>
              <w:b/>
              <w:bCs/>
              <w:color w:val="auto"/>
              <w:szCs w:val="24"/>
            </w:rPr>
          </w:rPrChange>
        </w:rPr>
        <w:t>„</w:t>
      </w:r>
      <w:r w:rsidR="003959D2">
        <w:rPr>
          <w:b/>
          <w:bCs/>
          <w:color w:val="auto"/>
          <w:szCs w:val="24"/>
        </w:rPr>
        <w:t xml:space="preserve">§ </w:t>
      </w:r>
      <w:r w:rsidRPr="00256186" w:rsidR="00721CDE">
        <w:rPr>
          <w:b/>
          <w:bCs/>
          <w:color w:val="auto"/>
          <w:szCs w:val="24"/>
        </w:rPr>
        <w:t>4</w:t>
      </w:r>
      <w:r w:rsidRPr="003B4126" w:rsidR="0038349D">
        <w:rPr>
          <w:b/>
          <w:bCs/>
          <w:color w:val="auto"/>
          <w:szCs w:val="24"/>
        </w:rPr>
        <w:t>5</w:t>
      </w:r>
      <w:r w:rsidRPr="003B4126" w:rsidR="0038349D">
        <w:rPr>
          <w:b/>
          <w:bCs/>
          <w:color w:val="auto"/>
          <w:szCs w:val="24"/>
          <w:vertAlign w:val="superscript"/>
        </w:rPr>
        <w:t>1</w:t>
      </w:r>
      <w:r w:rsidRPr="003B4126" w:rsidR="0038349D">
        <w:rPr>
          <w:b/>
          <w:bCs/>
          <w:color w:val="auto"/>
          <w:szCs w:val="24"/>
        </w:rPr>
        <w:t xml:space="preserve">. </w:t>
      </w:r>
      <w:r w:rsidRPr="00256186" w:rsidR="00256186">
        <w:rPr>
          <w:b/>
          <w:bCs/>
          <w:color w:val="auto"/>
          <w:szCs w:val="24"/>
        </w:rPr>
        <w:t>H</w:t>
      </w:r>
      <w:r w:rsidRPr="003B4126" w:rsidR="00256186">
        <w:rPr>
          <w:b/>
          <w:bCs/>
          <w:color w:val="auto"/>
          <w:szCs w:val="24"/>
        </w:rPr>
        <w:t>aljastuse inventeerimine</w:t>
      </w:r>
    </w:p>
    <w:p w:rsidR="000C5A8B" w:rsidP="00B93700" w:rsidRDefault="000C5A8B" w14:paraId="19A803E0" w14:textId="77777777">
      <w:pPr>
        <w:spacing w:after="0" w:line="240" w:lineRule="auto"/>
        <w:ind w:left="-5" w:right="51"/>
        <w:rPr>
          <w:color w:val="auto"/>
        </w:rPr>
      </w:pPr>
    </w:p>
    <w:bookmarkEnd w:id="164"/>
    <w:p w:rsidR="00B85DEB" w:rsidRDefault="008E15FC" w14:paraId="6F8EE327" w14:textId="77777777">
      <w:pPr>
        <w:spacing w:after="0" w:line="240" w:lineRule="auto"/>
        <w:ind w:left="-5" w:right="51"/>
        <w:rPr>
          <w:rFonts w:cs="Arial"/>
        </w:rPr>
      </w:pPr>
      <w:r w:rsidRPr="008E15FC">
        <w:rPr>
          <w:rFonts w:cs="Arial"/>
        </w:rPr>
        <w:t xml:space="preserve">(1) Ehitustegevusest huvitatud isikute võrdse kohtlemise tagamiseks võib </w:t>
      </w:r>
      <w:r w:rsidRPr="00AB5420">
        <w:rPr>
          <w:rFonts w:cs="Arial"/>
        </w:rPr>
        <w:t>kohalik omavalitsus</w:t>
      </w:r>
      <w:r w:rsidRPr="008E15FC">
        <w:rPr>
          <w:rFonts w:cs="Arial"/>
        </w:rPr>
        <w:t xml:space="preserve"> kehtestada haljastuse inventeerimise korra, milles määratakse vähemalt:</w:t>
      </w:r>
    </w:p>
    <w:p w:rsidR="00B85DEB" w:rsidRDefault="00CE31C7" w14:paraId="46CD5588" w14:textId="77777777">
      <w:pPr>
        <w:spacing w:after="0" w:line="240" w:lineRule="auto"/>
        <w:ind w:left="-5" w:right="51"/>
        <w:rPr>
          <w:rFonts w:cs="Arial"/>
        </w:rPr>
      </w:pPr>
      <w:r>
        <w:rPr>
          <w:rFonts w:cs="Arial"/>
        </w:rPr>
        <w:t xml:space="preserve">1) </w:t>
      </w:r>
      <w:r w:rsidRPr="008E15FC" w:rsidR="008E15FC">
        <w:rPr>
          <w:rFonts w:cs="Arial"/>
        </w:rPr>
        <w:t>millistel juhtudel on kinnisasja omanik kohustatud enne kavandatavat ehitustegevust inventeerima kinnisasjal olevat haljastust;</w:t>
      </w:r>
    </w:p>
    <w:p w:rsidR="00B85DEB" w:rsidRDefault="00CE31C7" w14:paraId="7E754FD6" w14:textId="77777777">
      <w:pPr>
        <w:spacing w:after="0" w:line="240" w:lineRule="auto"/>
        <w:ind w:left="-5" w:right="51"/>
        <w:rPr>
          <w:rFonts w:cs="Arial"/>
        </w:rPr>
      </w:pPr>
      <w:r>
        <w:rPr>
          <w:rFonts w:cs="Arial"/>
        </w:rPr>
        <w:t xml:space="preserve">2) </w:t>
      </w:r>
      <w:r w:rsidR="008E15FC">
        <w:rPr>
          <w:rFonts w:cs="Arial"/>
        </w:rPr>
        <w:t>h</w:t>
      </w:r>
      <w:r w:rsidRPr="008E15FC" w:rsidR="008E15FC">
        <w:rPr>
          <w:rFonts w:cs="Arial"/>
        </w:rPr>
        <w:t>aljastuse hindamise metoodika;</w:t>
      </w:r>
    </w:p>
    <w:p w:rsidR="00B85DEB" w:rsidRDefault="00CE31C7" w14:paraId="137C991C" w14:textId="77777777">
      <w:pPr>
        <w:spacing w:after="0" w:line="240" w:lineRule="auto"/>
        <w:ind w:left="-5" w:right="51"/>
        <w:rPr>
          <w:rFonts w:cs="Arial"/>
        </w:rPr>
      </w:pPr>
      <w:r>
        <w:rPr>
          <w:rFonts w:cs="Arial"/>
        </w:rPr>
        <w:t xml:space="preserve">3) </w:t>
      </w:r>
      <w:r w:rsidRPr="008E15FC" w:rsidR="008E15FC">
        <w:rPr>
          <w:rFonts w:cs="Arial"/>
        </w:rPr>
        <w:t>inventuuri tegijate kvalifikatsioon;</w:t>
      </w:r>
    </w:p>
    <w:p w:rsidR="008E15FC" w:rsidP="00B85DEB" w:rsidRDefault="00CE31C7" w14:paraId="68A81D52" w14:textId="5C0A5570">
      <w:pPr>
        <w:spacing w:after="0" w:line="240" w:lineRule="auto"/>
        <w:ind w:left="-5" w:right="51"/>
        <w:rPr>
          <w:rFonts w:cs="Arial"/>
        </w:rPr>
      </w:pPr>
      <w:r>
        <w:rPr>
          <w:rFonts w:cs="Arial"/>
        </w:rPr>
        <w:t xml:space="preserve">4) </w:t>
      </w:r>
      <w:r w:rsidRPr="008E15FC" w:rsidR="008E15FC">
        <w:rPr>
          <w:rFonts w:cs="Arial"/>
        </w:rPr>
        <w:t>inventeerimise tulemuste vormistamise nõuded</w:t>
      </w:r>
      <w:r>
        <w:rPr>
          <w:rFonts w:cs="Arial"/>
        </w:rPr>
        <w:t>.</w:t>
      </w:r>
    </w:p>
    <w:p w:rsidRPr="008E15FC" w:rsidR="008E15FC" w:rsidP="008E15FC" w:rsidRDefault="008E15FC" w14:paraId="018B4A8E" w14:textId="77777777">
      <w:pPr>
        <w:spacing w:after="0" w:line="240" w:lineRule="auto"/>
        <w:ind w:left="720" w:right="51" w:firstLine="0"/>
        <w:rPr>
          <w:rFonts w:cs="Arial"/>
        </w:rPr>
      </w:pPr>
    </w:p>
    <w:p w:rsidRPr="008E15FC" w:rsidR="008E15FC" w:rsidP="008E15FC" w:rsidRDefault="008E15FC" w14:paraId="1479B626" w14:textId="0799F70F">
      <w:pPr>
        <w:spacing w:after="0" w:line="240" w:lineRule="auto"/>
        <w:ind w:left="-5" w:right="51"/>
        <w:rPr>
          <w:rFonts w:cs="Arial"/>
        </w:rPr>
      </w:pPr>
      <w:r w:rsidRPr="008E15FC">
        <w:rPr>
          <w:rFonts w:cs="Arial"/>
        </w:rPr>
        <w:t xml:space="preserve">(2) Käesoleva </w:t>
      </w:r>
      <w:r w:rsidR="00404A93">
        <w:rPr>
          <w:rFonts w:cs="Arial"/>
        </w:rPr>
        <w:t>paragrahvi</w:t>
      </w:r>
      <w:r w:rsidRPr="008E15FC" w:rsidR="00404A93">
        <w:rPr>
          <w:rFonts w:cs="Arial"/>
        </w:rPr>
        <w:t xml:space="preserve"> </w:t>
      </w:r>
      <w:r w:rsidRPr="008E15FC">
        <w:rPr>
          <w:rFonts w:cs="Arial"/>
        </w:rPr>
        <w:t xml:space="preserve">tähenduses on haljastus looduslik või inimtekkeline taimkate, mis koosneb puit- ja </w:t>
      </w:r>
      <w:proofErr w:type="spellStart"/>
      <w:r w:rsidRPr="008E15FC">
        <w:rPr>
          <w:rFonts w:cs="Arial"/>
        </w:rPr>
        <w:t>rohttaimestikust</w:t>
      </w:r>
      <w:proofErr w:type="spellEnd"/>
      <w:r>
        <w:rPr>
          <w:rFonts w:cs="Arial"/>
        </w:rPr>
        <w:t>.“;</w:t>
      </w:r>
    </w:p>
    <w:p w:rsidR="00D9015B" w:rsidP="00204DA0" w:rsidRDefault="00D9015B" w14:paraId="23590102" w14:textId="77777777">
      <w:pPr>
        <w:spacing w:after="0" w:line="240" w:lineRule="auto"/>
        <w:ind w:left="-5" w:right="51"/>
        <w:rPr>
          <w:rFonts w:cs="Arial"/>
          <w:b/>
          <w:bCs/>
        </w:rPr>
      </w:pPr>
    </w:p>
    <w:p w:rsidRPr="00765EEE" w:rsidR="00204DA0" w:rsidP="00204DA0" w:rsidRDefault="00453E52" w14:paraId="5502F3FD" w14:textId="3B9CA293">
      <w:pPr>
        <w:spacing w:after="0" w:line="240" w:lineRule="auto"/>
        <w:ind w:left="-5" w:right="51"/>
        <w:rPr>
          <w:color w:val="auto"/>
          <w:szCs w:val="24"/>
        </w:rPr>
      </w:pPr>
      <w:r>
        <w:rPr>
          <w:rFonts w:cs="Arial"/>
          <w:b/>
          <w:bCs/>
        </w:rPr>
        <w:t>2</w:t>
      </w:r>
      <w:r w:rsidR="00C54F09">
        <w:rPr>
          <w:rFonts w:cs="Arial"/>
          <w:b/>
          <w:bCs/>
        </w:rPr>
        <w:t>2</w:t>
      </w:r>
      <w:r w:rsidRPr="007A38A8" w:rsidR="00204DA0">
        <w:rPr>
          <w:rFonts w:cs="Arial"/>
          <w:b/>
          <w:bCs/>
        </w:rPr>
        <w:t>)</w:t>
      </w:r>
      <w:r w:rsidR="00204DA0">
        <w:rPr>
          <w:rFonts w:cs="Arial"/>
        </w:rPr>
        <w:t xml:space="preserve"> </w:t>
      </w:r>
      <w:r w:rsidRPr="003C7266" w:rsidR="00204DA0">
        <w:rPr>
          <w:color w:val="auto"/>
          <w:szCs w:val="24"/>
        </w:rPr>
        <w:t>p</w:t>
      </w:r>
      <w:r w:rsidRPr="006F6920" w:rsidR="00204DA0">
        <w:rPr>
          <w:color w:val="auto"/>
          <w:szCs w:val="24"/>
        </w:rPr>
        <w:t xml:space="preserve">aragrahvi </w:t>
      </w:r>
      <w:r w:rsidR="00204DA0">
        <w:rPr>
          <w:color w:val="auto"/>
          <w:szCs w:val="24"/>
        </w:rPr>
        <w:t>51</w:t>
      </w:r>
      <w:r w:rsidRPr="00765EEE" w:rsidR="00204DA0">
        <w:rPr>
          <w:color w:val="auto"/>
          <w:szCs w:val="24"/>
          <w:vertAlign w:val="superscript"/>
        </w:rPr>
        <w:t>1</w:t>
      </w:r>
      <w:r w:rsidRPr="006F6920" w:rsidR="00204DA0">
        <w:rPr>
          <w:color w:val="auto"/>
          <w:szCs w:val="24"/>
        </w:rPr>
        <w:t xml:space="preserve"> lõi</w:t>
      </w:r>
      <w:r w:rsidR="00204DA0">
        <w:rPr>
          <w:color w:val="auto"/>
          <w:szCs w:val="24"/>
        </w:rPr>
        <w:t>ge</w:t>
      </w:r>
      <w:r w:rsidRPr="006F6920" w:rsidR="00204DA0">
        <w:rPr>
          <w:color w:val="auto"/>
          <w:szCs w:val="24"/>
        </w:rPr>
        <w:t xml:space="preserve"> </w:t>
      </w:r>
      <w:r w:rsidR="00B05866">
        <w:rPr>
          <w:color w:val="auto"/>
          <w:szCs w:val="24"/>
        </w:rPr>
        <w:t>2</w:t>
      </w:r>
      <w:r w:rsidRPr="006F6920" w:rsidR="00204DA0">
        <w:rPr>
          <w:color w:val="auto"/>
          <w:szCs w:val="24"/>
        </w:rPr>
        <w:t xml:space="preserve"> muudetakse ja sõnastatakse järgmiselt:</w:t>
      </w:r>
    </w:p>
    <w:bookmarkEnd w:id="163"/>
    <w:p w:rsidR="00204DA0" w:rsidP="5B81AC0C" w:rsidRDefault="003959D2" w14:paraId="1FFD0AB0" w14:textId="3A5C3DE4">
      <w:pPr>
        <w:spacing w:after="0" w:line="240" w:lineRule="auto"/>
        <w:ind w:left="0" w:firstLine="0"/>
        <w:rPr>
          <w:color w:val="auto"/>
        </w:rPr>
      </w:pPr>
      <w:r w:rsidRPr="1B5F99ED">
        <w:rPr>
          <w:color w:val="auto"/>
        </w:rPr>
        <w:t>„</w:t>
      </w:r>
      <w:r w:rsidRPr="1B5F99ED" w:rsidR="00B05866">
        <w:rPr>
          <w:color w:val="auto"/>
        </w:rPr>
        <w:t xml:space="preserve">(2) Talvituspaiga avastanud isik on kohustatud informeerima sellest kolme ööpäeva jooksul Keskkonnaametit, kes nii kiiresti kui võimalik teavitab </w:t>
      </w:r>
      <w:r w:rsidR="007D58B2">
        <w:rPr>
          <w:color w:val="auto"/>
        </w:rPr>
        <w:t xml:space="preserve">kirjalikult </w:t>
      </w:r>
      <w:r w:rsidR="00AE0677">
        <w:rPr>
          <w:color w:val="auto"/>
        </w:rPr>
        <w:t>ja võimaluse</w:t>
      </w:r>
      <w:ins w:author="Mari Koik - JUSTDIGI" w:date="2026-01-27T17:13:00Z" w16du:dateUtc="2026-01-27T15:13:00Z" w:id="166">
        <w:r w:rsidR="00BC5F59">
          <w:rPr>
            <w:color w:val="auto"/>
          </w:rPr>
          <w:t xml:space="preserve"> korra</w:t>
        </w:r>
      </w:ins>
      <w:r w:rsidR="00AE0677">
        <w:rPr>
          <w:color w:val="auto"/>
        </w:rPr>
        <w:t>l ka suuliselt</w:t>
      </w:r>
      <w:r w:rsidRPr="1B5F99ED" w:rsidR="07506781">
        <w:rPr>
          <w:color w:val="auto"/>
        </w:rPr>
        <w:t xml:space="preserve"> kinnisasja omanikku</w:t>
      </w:r>
      <w:r w:rsidRPr="1B5F99ED" w:rsidR="00B05866">
        <w:rPr>
          <w:color w:val="auto"/>
        </w:rPr>
        <w:t xml:space="preserve"> </w:t>
      </w:r>
      <w:r w:rsidRPr="1B5F99ED" w:rsidR="00971A69">
        <w:rPr>
          <w:color w:val="auto"/>
        </w:rPr>
        <w:t>ning</w:t>
      </w:r>
      <w:r w:rsidRPr="1B5F99ED" w:rsidR="00B05866">
        <w:rPr>
          <w:color w:val="auto"/>
        </w:rPr>
        <w:t xml:space="preserve"> peatab pruunkaru talvituspaigas metsateatisega lubatud tegevused </w:t>
      </w:r>
      <w:r w:rsidRPr="1B5F99ED" w:rsidR="00971A69">
        <w:rPr>
          <w:color w:val="auto"/>
        </w:rPr>
        <w:t>ja</w:t>
      </w:r>
      <w:r w:rsidRPr="1B5F99ED" w:rsidR="00B05866">
        <w:rPr>
          <w:color w:val="auto"/>
        </w:rPr>
        <w:t xml:space="preserve"> jahipiirkonna kasutusõiguse loaga määratud tegevused kuni talvitusperioodi lõpuni.</w:t>
      </w:r>
      <w:r w:rsidRPr="1B5F99ED">
        <w:rPr>
          <w:color w:val="auto"/>
        </w:rPr>
        <w:t>“;</w:t>
      </w:r>
    </w:p>
    <w:p w:rsidR="00016B6A" w:rsidP="00533AC9" w:rsidRDefault="00016B6A" w14:paraId="3D68CDEE" w14:textId="2C3A0A9C">
      <w:pPr>
        <w:spacing w:after="0" w:line="240" w:lineRule="auto"/>
        <w:ind w:left="46" w:firstLine="0"/>
        <w:rPr>
          <w:color w:val="auto"/>
          <w:szCs w:val="24"/>
        </w:rPr>
      </w:pPr>
    </w:p>
    <w:p w:rsidRPr="00765EEE" w:rsidR="00DC4EDF" w:rsidP="000C5A8B" w:rsidRDefault="00453E52" w14:paraId="19CB3044" w14:textId="041C988D">
      <w:pPr>
        <w:spacing w:after="0" w:line="240" w:lineRule="auto"/>
        <w:ind w:left="-5" w:right="51"/>
        <w:rPr>
          <w:color w:val="auto"/>
          <w:szCs w:val="24"/>
        </w:rPr>
      </w:pPr>
      <w:r>
        <w:rPr>
          <w:b/>
          <w:bCs/>
          <w:color w:val="auto"/>
          <w:szCs w:val="24"/>
        </w:rPr>
        <w:t>2</w:t>
      </w:r>
      <w:r w:rsidR="00C54F09">
        <w:rPr>
          <w:b/>
          <w:bCs/>
          <w:color w:val="auto"/>
          <w:szCs w:val="24"/>
        </w:rPr>
        <w:t>3</w:t>
      </w:r>
      <w:r w:rsidRPr="007A38A8" w:rsidR="00DC4EDF">
        <w:rPr>
          <w:b/>
          <w:bCs/>
          <w:color w:val="auto"/>
          <w:szCs w:val="24"/>
        </w:rPr>
        <w:t>)</w:t>
      </w:r>
      <w:r w:rsidR="00DC4EDF">
        <w:rPr>
          <w:color w:val="auto"/>
          <w:szCs w:val="24"/>
        </w:rPr>
        <w:t xml:space="preserve"> </w:t>
      </w:r>
      <w:bookmarkStart w:name="_Hlk218422756" w:id="167"/>
      <w:r w:rsidRPr="006F6920" w:rsidR="00DC4EDF">
        <w:rPr>
          <w:color w:val="auto"/>
          <w:szCs w:val="24"/>
        </w:rPr>
        <w:t xml:space="preserve">paragrahvi </w:t>
      </w:r>
      <w:r w:rsidR="00DC4EDF">
        <w:rPr>
          <w:color w:val="auto"/>
          <w:szCs w:val="24"/>
        </w:rPr>
        <w:t>63</w:t>
      </w:r>
      <w:r w:rsidRPr="006F6920" w:rsidR="00DC4EDF">
        <w:rPr>
          <w:color w:val="auto"/>
          <w:szCs w:val="24"/>
        </w:rPr>
        <w:t xml:space="preserve"> lõi</w:t>
      </w:r>
      <w:r w:rsidR="007219BB">
        <w:rPr>
          <w:color w:val="auto"/>
          <w:szCs w:val="24"/>
        </w:rPr>
        <w:t xml:space="preserve">ge </w:t>
      </w:r>
      <w:r w:rsidR="00DC4EDF">
        <w:rPr>
          <w:color w:val="auto"/>
          <w:szCs w:val="24"/>
        </w:rPr>
        <w:t>2</w:t>
      </w:r>
      <w:r w:rsidR="007219BB">
        <w:rPr>
          <w:color w:val="auto"/>
          <w:szCs w:val="24"/>
        </w:rPr>
        <w:t xml:space="preserve"> </w:t>
      </w:r>
      <w:r w:rsidR="00DC4EDF">
        <w:rPr>
          <w:color w:val="auto"/>
          <w:szCs w:val="24"/>
        </w:rPr>
        <w:t xml:space="preserve">muudetakse ja sõnastatakse </w:t>
      </w:r>
      <w:r w:rsidRPr="006F6920" w:rsidR="00DC4EDF">
        <w:rPr>
          <w:color w:val="auto"/>
          <w:szCs w:val="24"/>
        </w:rPr>
        <w:t>järgmiselt:</w:t>
      </w:r>
    </w:p>
    <w:p w:rsidRPr="00DC4EDF" w:rsidR="00DC4EDF" w:rsidP="5B81AC0C" w:rsidRDefault="00A77165" w14:paraId="1B67B4E2" w14:textId="26F7C1AE">
      <w:pPr>
        <w:spacing w:after="0" w:line="240" w:lineRule="auto"/>
        <w:ind w:left="46" w:firstLine="0"/>
        <w:rPr>
          <w:color w:val="auto"/>
        </w:rPr>
      </w:pPr>
      <w:bookmarkStart w:name="_Hlk218541002" w:id="168"/>
      <w:r w:rsidRPr="5B81AC0C">
        <w:rPr>
          <w:color w:val="auto"/>
        </w:rPr>
        <w:t>„</w:t>
      </w:r>
      <w:r w:rsidRPr="5B81AC0C" w:rsidR="00DC4EDF">
        <w:rPr>
          <w:color w:val="auto"/>
        </w:rPr>
        <w:t xml:space="preserve">(2) Leidja võib surnuna leitud I või II kaitsekategooria loomaliigi isendi </w:t>
      </w:r>
      <w:ins w:author="Mari Koik - JUSTDIGI" w:date="2026-01-26T11:57:00Z" w16du:dateUtc="2026-01-26T09:57:00Z" w:id="169">
        <w:r w:rsidRPr="5B81AC0C" w:rsidR="00DE749F">
          <w:rPr>
            <w:color w:val="auto"/>
          </w:rPr>
          <w:t xml:space="preserve">jätta </w:t>
        </w:r>
      </w:ins>
      <w:r w:rsidRPr="5B81AC0C" w:rsidR="00DC4EDF">
        <w:rPr>
          <w:color w:val="auto"/>
        </w:rPr>
        <w:t>enda valdusesse</w:t>
      </w:r>
      <w:del w:author="Mari Koik - JUSTDIGI" w:date="2026-01-26T11:57:00Z" w16du:dateUtc="2026-01-26T09:57:00Z" w:id="170">
        <w:r w:rsidRPr="5B81AC0C" w:rsidDel="00DE749F" w:rsidR="00DC4EDF">
          <w:rPr>
            <w:color w:val="auto"/>
          </w:rPr>
          <w:delText xml:space="preserve"> jätta</w:delText>
        </w:r>
      </w:del>
      <w:r w:rsidRPr="5B81AC0C" w:rsidR="00DC4EDF">
        <w:rPr>
          <w:color w:val="auto"/>
        </w:rPr>
        <w:t xml:space="preserve">, kui Keskkonnaamet ei ole </w:t>
      </w:r>
      <w:commentRangeStart w:id="171"/>
      <w:del w:author="Mari Koik - JUSTDIGI" w:date="2026-01-26T11:57:00Z" w16du:dateUtc="2026-01-26T09:57:00Z" w:id="172">
        <w:r w:rsidRPr="5B81AC0C" w:rsidDel="00DE749F" w:rsidR="00DC4EDF">
          <w:rPr>
            <w:color w:val="auto"/>
          </w:rPr>
          <w:delText xml:space="preserve">leidjat </w:delText>
        </w:r>
      </w:del>
      <w:ins w:author="Mari Koik - JUSTDIGI" w:date="2026-01-26T11:57:00Z" w16du:dateUtc="2026-01-26T09:57:00Z" w:id="173">
        <w:r w:rsidR="00DE749F">
          <w:rPr>
            <w:color w:val="auto"/>
          </w:rPr>
          <w:t>talle</w:t>
        </w:r>
        <w:r w:rsidRPr="5B81AC0C" w:rsidR="00DE749F">
          <w:rPr>
            <w:color w:val="auto"/>
          </w:rPr>
          <w:t xml:space="preserve"> </w:t>
        </w:r>
      </w:ins>
      <w:r w:rsidRPr="008D7C6B" w:rsidR="00AA1670">
        <w:rPr>
          <w:color w:val="auto"/>
        </w:rPr>
        <w:t xml:space="preserve">kirjalikult </w:t>
      </w:r>
      <w:del w:author="Mari Koik - JUSTDIGI" w:date="2026-01-26T11:57:00Z" w16du:dateUtc="2026-01-26T09:57:00Z" w:id="174">
        <w:r w:rsidRPr="008D7C6B" w:rsidDel="00B32C25" w:rsidR="00DC4EDF">
          <w:rPr>
            <w:color w:val="auto"/>
          </w:rPr>
          <w:delText>teavitanud teisiti</w:delText>
        </w:r>
      </w:del>
      <w:bookmarkEnd w:id="168"/>
      <w:commentRangeEnd w:id="171"/>
      <w:r w:rsidRPr="008D7C6B" w:rsidR="00F2437E">
        <w:rPr>
          <w:rStyle w:val="CommentReference"/>
          <w:color w:val="auto"/>
          <w:sz w:val="24"/>
          <w:szCs w:val="22"/>
        </w:rPr>
        <w:commentReference w:id="171"/>
      </w:r>
      <w:ins w:author="Mari Koik - JUSTDIGI" w:date="2026-01-26T11:57:00Z" w16du:dateUtc="2026-01-26T09:57:00Z" w:id="175">
        <w:r w:rsidRPr="008D7C6B" w:rsidR="00B32C25">
          <w:rPr>
            <w:color w:val="auto"/>
          </w:rPr>
          <w:t>andnud teistsu</w:t>
        </w:r>
      </w:ins>
      <w:ins w:author="Mari Koik - JUSTDIGI" w:date="2026-01-26T11:58:00Z" w16du:dateUtc="2026-01-26T09:58:00Z" w:id="176">
        <w:r w:rsidRPr="008D7C6B" w:rsidR="00B32C25">
          <w:rPr>
            <w:color w:val="auto"/>
          </w:rPr>
          <w:t>gust teavet</w:t>
        </w:r>
      </w:ins>
      <w:r w:rsidRPr="5B81AC0C" w:rsidR="00DC4EDF">
        <w:rPr>
          <w:color w:val="auto"/>
        </w:rPr>
        <w:t>.</w:t>
      </w:r>
      <w:r w:rsidR="007219BB">
        <w:rPr>
          <w:color w:val="auto"/>
        </w:rPr>
        <w:t>“;</w:t>
      </w:r>
    </w:p>
    <w:bookmarkEnd w:id="167"/>
    <w:p w:rsidR="00A77165" w:rsidP="00DC4EDF" w:rsidRDefault="00A77165" w14:paraId="11304B9C" w14:textId="77777777">
      <w:pPr>
        <w:spacing w:after="0" w:line="240" w:lineRule="auto"/>
        <w:ind w:left="46" w:firstLine="0"/>
        <w:rPr>
          <w:color w:val="auto"/>
          <w:szCs w:val="24"/>
        </w:rPr>
      </w:pPr>
    </w:p>
    <w:p w:rsidR="00A77165" w:rsidP="00DC4EDF" w:rsidRDefault="00453E52" w14:paraId="7D7B1A76" w14:textId="2F8EE9A6">
      <w:pPr>
        <w:spacing w:after="0" w:line="240" w:lineRule="auto"/>
        <w:ind w:left="46" w:firstLine="0"/>
        <w:rPr>
          <w:color w:val="auto"/>
        </w:rPr>
      </w:pPr>
      <w:r w:rsidRPr="00D6280D">
        <w:rPr>
          <w:b/>
          <w:bCs/>
          <w:color w:val="auto"/>
        </w:rPr>
        <w:t>2</w:t>
      </w:r>
      <w:r w:rsidR="00C54F09">
        <w:rPr>
          <w:b/>
          <w:bCs/>
          <w:color w:val="auto"/>
        </w:rPr>
        <w:t>4</w:t>
      </w:r>
      <w:r w:rsidRPr="00D6280D" w:rsidR="007219BB">
        <w:rPr>
          <w:b/>
          <w:bCs/>
          <w:color w:val="auto"/>
          <w:szCs w:val="24"/>
        </w:rPr>
        <w:t>)</w:t>
      </w:r>
      <w:r w:rsidR="007219BB">
        <w:rPr>
          <w:color w:val="auto"/>
          <w:szCs w:val="24"/>
        </w:rPr>
        <w:t xml:space="preserve"> </w:t>
      </w:r>
      <w:r w:rsidRPr="5B81AC0C" w:rsidR="007219BB">
        <w:rPr>
          <w:color w:val="auto"/>
        </w:rPr>
        <w:t xml:space="preserve">paragrahvi </w:t>
      </w:r>
      <w:r w:rsidR="007219BB">
        <w:rPr>
          <w:color w:val="auto"/>
        </w:rPr>
        <w:t>63</w:t>
      </w:r>
      <w:r w:rsidRPr="5B81AC0C" w:rsidR="007219BB">
        <w:rPr>
          <w:color w:val="auto"/>
        </w:rPr>
        <w:t xml:space="preserve"> lõi</w:t>
      </w:r>
      <w:r w:rsidR="007219BB">
        <w:rPr>
          <w:color w:val="auto"/>
        </w:rPr>
        <w:t>ge</w:t>
      </w:r>
      <w:r w:rsidRPr="5B81AC0C" w:rsidR="007219BB">
        <w:rPr>
          <w:color w:val="auto"/>
        </w:rPr>
        <w:t xml:space="preserve"> </w:t>
      </w:r>
      <w:r w:rsidR="007219BB">
        <w:rPr>
          <w:color w:val="auto"/>
        </w:rPr>
        <w:t>3 t</w:t>
      </w:r>
      <w:r w:rsidRPr="5B81AC0C" w:rsidR="007219BB">
        <w:rPr>
          <w:color w:val="auto"/>
        </w:rPr>
        <w:t>unnistatakse kehtetuks</w:t>
      </w:r>
      <w:r w:rsidR="007219BB">
        <w:rPr>
          <w:color w:val="auto"/>
        </w:rPr>
        <w:t>;</w:t>
      </w:r>
    </w:p>
    <w:p w:rsidR="007219BB" w:rsidP="00DC4EDF" w:rsidRDefault="007219BB" w14:paraId="35793C5C" w14:textId="77777777">
      <w:pPr>
        <w:spacing w:after="0" w:line="240" w:lineRule="auto"/>
        <w:ind w:left="46" w:firstLine="0"/>
        <w:rPr>
          <w:color w:val="auto"/>
        </w:rPr>
      </w:pPr>
    </w:p>
    <w:p w:rsidR="007219BB" w:rsidP="00DC4EDF" w:rsidRDefault="00453E52" w14:paraId="4A717DE5" w14:textId="0BED3989">
      <w:pPr>
        <w:spacing w:after="0" w:line="240" w:lineRule="auto"/>
        <w:ind w:left="46" w:firstLine="0"/>
        <w:rPr>
          <w:color w:val="auto"/>
          <w:szCs w:val="24"/>
        </w:rPr>
      </w:pPr>
      <w:r w:rsidRPr="00D6280D">
        <w:rPr>
          <w:b/>
          <w:bCs/>
          <w:color w:val="auto"/>
        </w:rPr>
        <w:t>2</w:t>
      </w:r>
      <w:r w:rsidR="00C54F09">
        <w:rPr>
          <w:b/>
          <w:bCs/>
          <w:color w:val="auto"/>
        </w:rPr>
        <w:t>5</w:t>
      </w:r>
      <w:r w:rsidRPr="00D6280D" w:rsidR="007219BB">
        <w:rPr>
          <w:b/>
          <w:bCs/>
          <w:color w:val="auto"/>
        </w:rPr>
        <w:t>)</w:t>
      </w:r>
      <w:r w:rsidR="007219BB">
        <w:rPr>
          <w:color w:val="auto"/>
        </w:rPr>
        <w:t xml:space="preserve"> </w:t>
      </w:r>
      <w:r w:rsidRPr="006F6920" w:rsidR="007219BB">
        <w:rPr>
          <w:color w:val="auto"/>
          <w:szCs w:val="24"/>
        </w:rPr>
        <w:t xml:space="preserve">paragrahvi </w:t>
      </w:r>
      <w:r w:rsidR="007219BB">
        <w:rPr>
          <w:color w:val="auto"/>
          <w:szCs w:val="24"/>
        </w:rPr>
        <w:t>63</w:t>
      </w:r>
      <w:r w:rsidRPr="006F6920" w:rsidR="007219BB">
        <w:rPr>
          <w:color w:val="auto"/>
          <w:szCs w:val="24"/>
        </w:rPr>
        <w:t xml:space="preserve"> lõi</w:t>
      </w:r>
      <w:r w:rsidR="007219BB">
        <w:rPr>
          <w:color w:val="auto"/>
          <w:szCs w:val="24"/>
        </w:rPr>
        <w:t xml:space="preserve">ge 4 muudetakse ja sõnastatakse </w:t>
      </w:r>
      <w:r w:rsidRPr="006F6920" w:rsidR="007219BB">
        <w:rPr>
          <w:color w:val="auto"/>
          <w:szCs w:val="24"/>
        </w:rPr>
        <w:t>järgmiselt</w:t>
      </w:r>
      <w:commentRangeStart w:id="177"/>
      <w:ins w:author="Mari Koik - JUSTDIGI" w:date="2026-01-27T17:15:00Z" w16du:dateUtc="2026-01-27T15:15:00Z" w:id="178">
        <w:r w:rsidR="00D613D5">
          <w:rPr>
            <w:color w:val="auto"/>
            <w:szCs w:val="24"/>
          </w:rPr>
          <w:t>:</w:t>
        </w:r>
        <w:commentRangeEnd w:id="177"/>
        <w:r w:rsidR="00D613D5">
          <w:rPr>
            <w:rStyle w:val="CommentReference"/>
            <w:color w:val="auto"/>
            <w:sz w:val="24"/>
            <w:szCs w:val="24"/>
          </w:rPr>
          <w:commentReference w:id="177"/>
        </w:r>
      </w:ins>
    </w:p>
    <w:p w:rsidRPr="00DC4EDF" w:rsidR="00DC4EDF" w:rsidP="5B81AC0C" w:rsidRDefault="007219BB" w14:paraId="477922B1" w14:textId="58BFB8FF">
      <w:pPr>
        <w:spacing w:after="0" w:line="240" w:lineRule="auto"/>
        <w:ind w:left="46" w:firstLine="0"/>
        <w:rPr>
          <w:color w:val="auto"/>
        </w:rPr>
      </w:pPr>
      <w:r>
        <w:rPr>
          <w:color w:val="auto"/>
        </w:rPr>
        <w:t>„</w:t>
      </w:r>
      <w:r w:rsidRPr="5B81AC0C" w:rsidR="00DC4EDF">
        <w:rPr>
          <w:color w:val="auto"/>
        </w:rPr>
        <w:t xml:space="preserve">(4) Kui Keskkonnaamet </w:t>
      </w:r>
      <w:r w:rsidRPr="5B81AC0C" w:rsidR="007A38A8">
        <w:rPr>
          <w:color w:val="auto"/>
        </w:rPr>
        <w:t xml:space="preserve">soovib </w:t>
      </w:r>
      <w:r w:rsidRPr="5B81AC0C" w:rsidR="00DC4EDF">
        <w:rPr>
          <w:color w:val="auto"/>
        </w:rPr>
        <w:t>surnuna leitud I või II kaitsekategooria loomaliigi isendi</w:t>
      </w:r>
      <w:r w:rsidRPr="5B81AC0C" w:rsidR="007A38A8">
        <w:rPr>
          <w:color w:val="auto"/>
        </w:rPr>
        <w:t>t</w:t>
      </w:r>
      <w:r w:rsidRPr="5B81AC0C" w:rsidR="00DC4EDF">
        <w:rPr>
          <w:color w:val="auto"/>
        </w:rPr>
        <w:t xml:space="preserve"> </w:t>
      </w:r>
      <w:r w:rsidRPr="5B81AC0C" w:rsidR="007A38A8">
        <w:rPr>
          <w:color w:val="auto"/>
        </w:rPr>
        <w:t xml:space="preserve">enda </w:t>
      </w:r>
      <w:r w:rsidRPr="5B81AC0C" w:rsidR="00DC4EDF">
        <w:rPr>
          <w:color w:val="auto"/>
        </w:rPr>
        <w:t xml:space="preserve">valdusesse või kui leidja ei soovi isendit </w:t>
      </w:r>
      <w:commentRangeStart w:id="179"/>
      <w:del w:author="Mari Koik - JUSTDIGI" w:date="2026-01-28T11:07:00Z" w16du:dateUtc="2026-01-28T09:07:00Z" w:id="180">
        <w:r w:rsidRPr="5B81AC0C" w:rsidDel="008734C7" w:rsidR="00DC4EDF">
          <w:rPr>
            <w:color w:val="auto"/>
          </w:rPr>
          <w:delText xml:space="preserve">oma </w:delText>
        </w:r>
      </w:del>
      <w:ins w:author="Mari Koik - JUSTDIGI" w:date="2026-01-28T11:07:00Z" w16du:dateUtc="2026-01-28T09:07:00Z" w:id="181">
        <w:r w:rsidR="008734C7">
          <w:rPr>
            <w:color w:val="auto"/>
          </w:rPr>
          <w:t>enda</w:t>
        </w:r>
        <w:r w:rsidRPr="5B81AC0C" w:rsidR="008734C7">
          <w:rPr>
            <w:color w:val="auto"/>
          </w:rPr>
          <w:t xml:space="preserve"> </w:t>
        </w:r>
      </w:ins>
      <w:ins w:author="Mari Koik - JUSTDIGI" w:date="2026-01-28T11:08:00Z" w16du:dateUtc="2026-01-28T09:08:00Z" w:id="182">
        <w:commentRangeEnd w:id="179"/>
        <w:r w:rsidRPr="5B81AC0C" w:rsidR="008734C7">
          <w:rPr>
            <w:rStyle w:val="CommentReference"/>
            <w:color w:val="auto"/>
            <w:sz w:val="24"/>
            <w:szCs w:val="22"/>
          </w:rPr>
          <w:commentReference w:id="179"/>
        </w:r>
      </w:ins>
      <w:r w:rsidRPr="5B81AC0C" w:rsidR="00DC4EDF">
        <w:rPr>
          <w:color w:val="auto"/>
        </w:rPr>
        <w:t>valdusesse jätta, antakse isend üle Keskkonnaametile, kes korraldab isendi kasutamise teadus- või õppeotstarbel või isendi hävitamise.</w:t>
      </w:r>
      <w:r w:rsidRPr="5B81AC0C" w:rsidR="00A77165">
        <w:rPr>
          <w:color w:val="auto"/>
        </w:rPr>
        <w:t>“;</w:t>
      </w:r>
    </w:p>
    <w:p w:rsidR="00DC4EDF" w:rsidP="5B81AC0C" w:rsidRDefault="00DC4EDF" w14:paraId="6F22F95E" w14:textId="23075A40">
      <w:pPr>
        <w:spacing w:after="0" w:line="240" w:lineRule="auto"/>
        <w:ind w:left="46" w:firstLine="0"/>
        <w:rPr>
          <w:color w:val="auto"/>
        </w:rPr>
      </w:pPr>
    </w:p>
    <w:p w:rsidR="00016B6A" w:rsidP="00533AC9" w:rsidRDefault="00A75E43" w14:paraId="517419D3" w14:textId="7944F134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26</w:t>
      </w:r>
      <w:r w:rsidRPr="008939CB" w:rsidR="00E956E1">
        <w:rPr>
          <w:b/>
          <w:color w:val="auto"/>
          <w:szCs w:val="24"/>
        </w:rPr>
        <w:t>)</w:t>
      </w:r>
      <w:r w:rsidRPr="008939CB" w:rsidR="00E956E1">
        <w:rPr>
          <w:color w:val="auto"/>
          <w:szCs w:val="24"/>
        </w:rPr>
        <w:t xml:space="preserve"> </w:t>
      </w:r>
      <w:r w:rsidRPr="008939CB" w:rsidR="00CF40D6">
        <w:rPr>
          <w:color w:val="auto"/>
          <w:szCs w:val="24"/>
        </w:rPr>
        <w:t>paragrah</w:t>
      </w:r>
      <w:commentRangeStart w:id="183"/>
      <w:r w:rsidRPr="008939CB" w:rsidR="00CF40D6">
        <w:rPr>
          <w:color w:val="auto"/>
          <w:szCs w:val="24"/>
        </w:rPr>
        <w:t>v</w:t>
      </w:r>
      <w:del w:author="Mari Koik - JUSTDIGI" w:date="2026-01-26T11:59:00Z" w16du:dateUtc="2026-01-26T09:59:00Z" w:id="184">
        <w:r w:rsidRPr="008939CB" w:rsidDel="003A0639" w:rsidR="00CF40D6">
          <w:rPr>
            <w:color w:val="auto"/>
            <w:szCs w:val="24"/>
          </w:rPr>
          <w:delText>i</w:delText>
        </w:r>
      </w:del>
      <w:r w:rsidRPr="008939CB" w:rsidR="00CF40D6">
        <w:rPr>
          <w:color w:val="auto"/>
          <w:szCs w:val="24"/>
        </w:rPr>
        <w:t xml:space="preserve"> </w:t>
      </w:r>
      <w:commentRangeEnd w:id="183"/>
      <w:r w:rsidRPr="008939CB" w:rsidR="003A0639">
        <w:rPr>
          <w:rStyle w:val="CommentReference"/>
          <w:color w:val="auto"/>
          <w:sz w:val="24"/>
          <w:szCs w:val="24"/>
        </w:rPr>
        <w:commentReference w:id="183"/>
      </w:r>
      <w:r w:rsidRPr="008939CB" w:rsidR="00CF40D6">
        <w:rPr>
          <w:color w:val="auto"/>
          <w:szCs w:val="24"/>
        </w:rPr>
        <w:t xml:space="preserve">71 muudetakse </w:t>
      </w:r>
      <w:r w:rsidR="00B80753">
        <w:rPr>
          <w:color w:val="auto"/>
          <w:szCs w:val="24"/>
        </w:rPr>
        <w:t>ja</w:t>
      </w:r>
      <w:r w:rsidRPr="008939CB" w:rsidR="00CF40D6">
        <w:rPr>
          <w:color w:val="auto"/>
          <w:szCs w:val="24"/>
        </w:rPr>
        <w:t xml:space="preserve"> sõnastatakse järgmiselt:</w:t>
      </w:r>
    </w:p>
    <w:p w:rsidRPr="00B80753" w:rsidR="00B80753" w:rsidP="00B80753" w:rsidRDefault="00B80753" w14:paraId="73D7CE9B" w14:textId="65F86D03">
      <w:pPr>
        <w:spacing w:after="0" w:line="240" w:lineRule="auto"/>
        <w:ind w:left="0" w:right="51" w:firstLine="0"/>
        <w:rPr>
          <w:b/>
          <w:bCs/>
          <w:color w:val="auto"/>
          <w:szCs w:val="24"/>
        </w:rPr>
      </w:pPr>
      <w:r w:rsidRPr="0056613C">
        <w:rPr>
          <w:color w:val="auto"/>
          <w:szCs w:val="24"/>
          <w:rPrChange w:author="Mari Koik - JUSTDIGI" w:date="2026-01-27T18:49:00Z" w16du:dateUtc="2026-01-27T16:49:00Z" w:id="185">
            <w:rPr>
              <w:b/>
              <w:bCs/>
              <w:color w:val="auto"/>
              <w:szCs w:val="24"/>
            </w:rPr>
          </w:rPrChange>
        </w:rPr>
        <w:t>„</w:t>
      </w:r>
      <w:r w:rsidRPr="00B80753">
        <w:rPr>
          <w:b/>
          <w:bCs/>
          <w:color w:val="auto"/>
          <w:szCs w:val="24"/>
        </w:rPr>
        <w:t>§ 71.</w:t>
      </w:r>
      <w:r w:rsidR="00B85DEB">
        <w:rPr>
          <w:b/>
          <w:bCs/>
          <w:color w:val="auto"/>
          <w:szCs w:val="24"/>
        </w:rPr>
        <w:t xml:space="preserve"> </w:t>
      </w:r>
      <w:r w:rsidRPr="00B80753">
        <w:rPr>
          <w:b/>
          <w:bCs/>
          <w:color w:val="auto"/>
          <w:szCs w:val="24"/>
        </w:rPr>
        <w:t>Kaitstava loodusobjekti kaitse</w:t>
      </w:r>
      <w:r>
        <w:rPr>
          <w:b/>
          <w:bCs/>
          <w:color w:val="auto"/>
          <w:szCs w:val="24"/>
        </w:rPr>
        <w:t xml:space="preserve"> </w:t>
      </w:r>
      <w:r w:rsidRPr="00B80753">
        <w:rPr>
          <w:b/>
          <w:bCs/>
          <w:color w:val="auto"/>
          <w:szCs w:val="24"/>
        </w:rPr>
        <w:t>nõuete rikkumine</w:t>
      </w:r>
    </w:p>
    <w:p w:rsidR="000E65AC" w:rsidP="00533AC9" w:rsidRDefault="000E65AC" w14:paraId="6F49ACEB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F305DD" w:rsidP="13447867" w:rsidRDefault="003F086F" w14:paraId="69131046" w14:textId="016591B7">
      <w:pPr>
        <w:spacing w:after="0" w:line="240" w:lineRule="auto"/>
        <w:ind w:left="10" w:right="51" w:firstLine="0"/>
        <w:rPr>
          <w:color w:val="auto"/>
        </w:rPr>
      </w:pPr>
      <w:r w:rsidRPr="13447867">
        <w:rPr>
          <w:color w:val="auto"/>
        </w:rPr>
        <w:t xml:space="preserve">(1) </w:t>
      </w:r>
      <w:r w:rsidRPr="13447867" w:rsidR="00FD44FB">
        <w:rPr>
          <w:color w:val="auto"/>
        </w:rPr>
        <w:t>Kaitstava loodusobjekti kasutamis</w:t>
      </w:r>
      <w:r w:rsidRPr="13447867" w:rsidR="00EF5515">
        <w:rPr>
          <w:color w:val="auto"/>
        </w:rPr>
        <w:t>e</w:t>
      </w:r>
      <w:r w:rsidRPr="13447867" w:rsidR="00FD44FB">
        <w:rPr>
          <w:color w:val="auto"/>
        </w:rPr>
        <w:t xml:space="preserve"> või kaitse</w:t>
      </w:r>
      <w:r w:rsidRPr="13447867" w:rsidR="00EF5515">
        <w:rPr>
          <w:color w:val="auto"/>
        </w:rPr>
        <w:t xml:space="preserve"> </w:t>
      </w:r>
      <w:r w:rsidRPr="13447867" w:rsidR="00FD44FB">
        <w:rPr>
          <w:color w:val="auto"/>
        </w:rPr>
        <w:t>nõuete rikkumise</w:t>
      </w:r>
      <w:r w:rsidRPr="13447867" w:rsidR="00D54712">
        <w:rPr>
          <w:color w:val="auto"/>
        </w:rPr>
        <w:t xml:space="preserve"> eest</w:t>
      </w:r>
      <w:r w:rsidRPr="13447867" w:rsidR="00FD44FB">
        <w:rPr>
          <w:color w:val="auto"/>
        </w:rPr>
        <w:t xml:space="preserve">, välja arvatud </w:t>
      </w:r>
      <w:commentRangeStart w:id="186"/>
      <w:r w:rsidRPr="13447867" w:rsidR="00FD44FB">
        <w:rPr>
          <w:color w:val="auto"/>
        </w:rPr>
        <w:t>§</w:t>
      </w:r>
      <w:r w:rsidR="00721367">
        <w:rPr>
          <w:color w:val="auto"/>
          <w:szCs w:val="24"/>
        </w:rPr>
        <w:noBreakHyphen/>
      </w:r>
      <w:r w:rsidRPr="13447867" w:rsidR="00FD44FB">
        <w:rPr>
          <w:color w:val="auto"/>
        </w:rPr>
        <w:t>des</w:t>
      </w:r>
      <w:commentRangeEnd w:id="186"/>
      <w:r w:rsidRPr="13447867">
        <w:rPr>
          <w:rStyle w:val="CommentReference"/>
          <w:color w:val="auto"/>
          <w:sz w:val="24"/>
          <w:szCs w:val="22"/>
        </w:rPr>
        <w:commentReference w:id="186"/>
      </w:r>
      <w:r w:rsidRPr="13447867" w:rsidR="00721367">
        <w:rPr>
          <w:color w:val="auto"/>
        </w:rPr>
        <w:t> </w:t>
      </w:r>
      <w:r w:rsidRPr="13447867" w:rsidR="00624479">
        <w:rPr>
          <w:color w:val="auto"/>
        </w:rPr>
        <w:t>71¹‒71</w:t>
      </w:r>
      <w:r w:rsidRPr="13447867" w:rsidR="00B24AE2">
        <w:rPr>
          <w:color w:val="auto"/>
          <w:vertAlign w:val="superscript"/>
        </w:rPr>
        <w:t>9</w:t>
      </w:r>
      <w:r w:rsidRPr="13447867" w:rsidR="00721367">
        <w:rPr>
          <w:color w:val="auto"/>
        </w:rPr>
        <w:t>,</w:t>
      </w:r>
      <w:r w:rsidRPr="13447867" w:rsidR="00624479">
        <w:rPr>
          <w:color w:val="auto"/>
        </w:rPr>
        <w:t xml:space="preserve"> 73</w:t>
      </w:r>
      <w:r w:rsidRPr="13447867" w:rsidR="000A3453">
        <w:rPr>
          <w:color w:val="auto"/>
        </w:rPr>
        <w:t xml:space="preserve">, </w:t>
      </w:r>
      <w:r w:rsidRPr="13447867" w:rsidR="00721367">
        <w:rPr>
          <w:color w:val="auto"/>
        </w:rPr>
        <w:t>74¹</w:t>
      </w:r>
      <w:r w:rsidRPr="13447867" w:rsidR="000A3453">
        <w:rPr>
          <w:color w:val="auto"/>
        </w:rPr>
        <w:t>, 74² ja 74⁵</w:t>
      </w:r>
      <w:r w:rsidRPr="13447867" w:rsidR="00624479">
        <w:rPr>
          <w:color w:val="auto"/>
        </w:rPr>
        <w:t>‒74</w:t>
      </w:r>
      <w:r w:rsidRPr="13447867" w:rsidR="00B74D33">
        <w:rPr>
          <w:color w:val="auto"/>
          <w:vertAlign w:val="superscript"/>
        </w:rPr>
        <w:t>2</w:t>
      </w:r>
      <w:r w:rsidRPr="13447867" w:rsidR="00742EAC">
        <w:rPr>
          <w:color w:val="auto"/>
          <w:vertAlign w:val="superscript"/>
        </w:rPr>
        <w:t>6</w:t>
      </w:r>
      <w:r w:rsidRPr="13447867" w:rsidR="00624479">
        <w:rPr>
          <w:color w:val="auto"/>
        </w:rPr>
        <w:t xml:space="preserve"> </w:t>
      </w:r>
      <w:r w:rsidRPr="13447867" w:rsidR="00FD44FB">
        <w:rPr>
          <w:color w:val="auto"/>
        </w:rPr>
        <w:t xml:space="preserve">loetletud rikkumised, – </w:t>
      </w:r>
    </w:p>
    <w:p w:rsidRPr="008939CB" w:rsidR="00016B6A" w:rsidP="00533AC9" w:rsidRDefault="00EA6C8F" w14:paraId="68AB80AA" w14:textId="7490F078">
      <w:pPr>
        <w:spacing w:after="0" w:line="240" w:lineRule="auto"/>
        <w:ind w:left="10" w:right="51" w:firstLine="0"/>
        <w:rPr>
          <w:color w:val="auto"/>
          <w:szCs w:val="24"/>
        </w:rPr>
      </w:pPr>
      <w:r>
        <w:rPr>
          <w:color w:val="auto"/>
          <w:szCs w:val="24"/>
        </w:rPr>
        <w:t>k</w:t>
      </w:r>
      <w:r w:rsidRPr="008939CB" w:rsidR="00FD44FB">
        <w:rPr>
          <w:color w:val="auto"/>
          <w:szCs w:val="24"/>
        </w:rPr>
        <w:t>a</w:t>
      </w:r>
      <w:r w:rsidR="005E0930">
        <w:rPr>
          <w:color w:val="auto"/>
          <w:szCs w:val="24"/>
        </w:rPr>
        <w:t>ri</w:t>
      </w:r>
      <w:r w:rsidRPr="008939CB" w:rsidR="00FD44FB">
        <w:rPr>
          <w:color w:val="auto"/>
          <w:szCs w:val="24"/>
        </w:rPr>
        <w:t xml:space="preserve">statakse rahatrahviga kuni </w:t>
      </w:r>
      <w:r w:rsidR="002512C6">
        <w:rPr>
          <w:color w:val="auto"/>
          <w:szCs w:val="24"/>
        </w:rPr>
        <w:t>100</w:t>
      </w:r>
      <w:r w:rsidRPr="008939CB" w:rsidR="00FD44FB">
        <w:rPr>
          <w:color w:val="auto"/>
          <w:szCs w:val="24"/>
        </w:rPr>
        <w:t xml:space="preserve"> trahviühikut.</w:t>
      </w:r>
    </w:p>
    <w:p w:rsidRPr="008939CB" w:rsidR="00CE1488" w:rsidP="00533AC9" w:rsidRDefault="00CE1488" w14:paraId="165C1F90" w14:textId="6F5EF893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F305DD" w:rsidP="00533AC9" w:rsidRDefault="003F086F" w14:paraId="71F7920A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>Sama teo eest, kui selle on toime pannud juriidiline isik, –</w:t>
      </w:r>
      <w:r w:rsidRPr="008939CB" w:rsidR="00D461E9">
        <w:rPr>
          <w:color w:val="auto"/>
          <w:szCs w:val="24"/>
        </w:rPr>
        <w:t xml:space="preserve"> </w:t>
      </w:r>
    </w:p>
    <w:p w:rsidRPr="008939CB" w:rsidR="00016B6A" w:rsidP="00533AC9" w:rsidRDefault="00FD44FB" w14:paraId="1673E775" w14:textId="41AA7382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Pr="008939CB" w:rsidR="00CF40D6">
        <w:rPr>
          <w:color w:val="auto"/>
          <w:szCs w:val="24"/>
        </w:rPr>
        <w:t xml:space="preserve">50 </w:t>
      </w:r>
      <w:r w:rsidRPr="008939CB">
        <w:rPr>
          <w:color w:val="auto"/>
          <w:szCs w:val="24"/>
        </w:rPr>
        <w:t>000 eurot.</w:t>
      </w:r>
      <w:r w:rsidRPr="008939CB" w:rsidR="00CF40D6">
        <w:rPr>
          <w:color w:val="auto"/>
          <w:szCs w:val="24"/>
        </w:rPr>
        <w:t>“;</w:t>
      </w:r>
    </w:p>
    <w:p w:rsidR="00016B6A" w:rsidP="00533AC9" w:rsidRDefault="00016B6A" w14:paraId="778323FB" w14:textId="03342264">
      <w:pPr>
        <w:spacing w:after="0" w:line="240" w:lineRule="auto"/>
        <w:ind w:left="0" w:firstLine="0"/>
        <w:rPr>
          <w:b/>
          <w:color w:val="auto"/>
          <w:szCs w:val="24"/>
        </w:rPr>
      </w:pPr>
    </w:p>
    <w:p w:rsidRPr="008939CB" w:rsidR="00CF40D6" w:rsidP="00533AC9" w:rsidRDefault="00A75E43" w14:paraId="4F8F84C7" w14:textId="5445815D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color w:val="auto"/>
          <w:szCs w:val="24"/>
        </w:rPr>
        <w:t>27</w:t>
      </w:r>
      <w:r w:rsidRPr="008939CB" w:rsidR="00CF40D6">
        <w:rPr>
          <w:b/>
          <w:color w:val="auto"/>
          <w:szCs w:val="24"/>
        </w:rPr>
        <w:t xml:space="preserve">) </w:t>
      </w:r>
      <w:r w:rsidRPr="008939CB" w:rsidR="00CF40D6">
        <w:rPr>
          <w:color w:val="auto"/>
          <w:szCs w:val="24"/>
        </w:rPr>
        <w:t xml:space="preserve">seadust täiendatakse </w:t>
      </w:r>
      <w:bookmarkStart w:name="_Hlk160142501" w:id="187"/>
      <w:r w:rsidRPr="008939CB" w:rsidR="00CF40D6">
        <w:rPr>
          <w:color w:val="auto"/>
          <w:szCs w:val="24"/>
        </w:rPr>
        <w:t>§-dega 71¹‒71</w:t>
      </w:r>
      <w:r w:rsidR="00056471">
        <w:rPr>
          <w:color w:val="auto"/>
          <w:szCs w:val="24"/>
          <w:vertAlign w:val="superscript"/>
        </w:rPr>
        <w:t>9</w:t>
      </w:r>
      <w:r w:rsidRPr="008939CB" w:rsidR="00CF40D6">
        <w:rPr>
          <w:color w:val="auto"/>
          <w:szCs w:val="24"/>
        </w:rPr>
        <w:t xml:space="preserve"> </w:t>
      </w:r>
      <w:bookmarkEnd w:id="187"/>
      <w:r w:rsidRPr="008939CB" w:rsidR="00CF40D6">
        <w:rPr>
          <w:color w:val="auto"/>
          <w:szCs w:val="24"/>
        </w:rPr>
        <w:t>järgmises sõnastuses:</w:t>
      </w:r>
    </w:p>
    <w:p w:rsidRPr="008939CB" w:rsidR="00016B6A" w:rsidP="00533AC9" w:rsidRDefault="00CF40D6" w14:paraId="7D084206" w14:textId="02180802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3426BA">
        <w:rPr>
          <w:b w:val="0"/>
          <w:bCs/>
          <w:color w:val="auto"/>
          <w:szCs w:val="24"/>
          <w:rPrChange w:author="Mari Koik - JUSTDIGI" w:date="2026-01-27T18:48:00Z" w16du:dateUtc="2026-01-27T16:48:00Z" w:id="188">
            <w:rPr>
              <w:color w:val="auto"/>
              <w:szCs w:val="24"/>
            </w:rPr>
          </w:rPrChange>
        </w:rPr>
        <w:t>„</w:t>
      </w:r>
      <w:r w:rsidRPr="008939CB" w:rsidR="00FD44FB">
        <w:rPr>
          <w:color w:val="auto"/>
          <w:szCs w:val="24"/>
        </w:rPr>
        <w:t>§ 71</w:t>
      </w:r>
      <w:r w:rsidRPr="008939CB" w:rsidR="00FD44FB">
        <w:rPr>
          <w:color w:val="auto"/>
          <w:szCs w:val="24"/>
          <w:vertAlign w:val="superscript"/>
        </w:rPr>
        <w:t>1</w:t>
      </w:r>
      <w:r w:rsidRPr="008939CB" w:rsidR="00FD44FB">
        <w:rPr>
          <w:color w:val="auto"/>
          <w:szCs w:val="24"/>
        </w:rPr>
        <w:t xml:space="preserve">. Kaitstaval loodusobjektil majandustegevuse </w:t>
      </w:r>
      <w:r w:rsidRPr="008939CB" w:rsidR="00856A12">
        <w:rPr>
          <w:color w:val="auto"/>
          <w:szCs w:val="24"/>
        </w:rPr>
        <w:t xml:space="preserve">ja </w:t>
      </w:r>
      <w:r w:rsidRPr="008939CB" w:rsidR="00FD44FB">
        <w:rPr>
          <w:color w:val="auto"/>
          <w:szCs w:val="24"/>
        </w:rPr>
        <w:t>loodusvarade kasutamise keelu rikkumine</w:t>
      </w:r>
    </w:p>
    <w:p w:rsidRPr="008939CB" w:rsidR="00016B6A" w:rsidP="00533AC9" w:rsidRDefault="00016B6A" w14:paraId="40D9EB79" w14:textId="6EF7F89D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73336059" w14:textId="46625C83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Kaitstaval loodusobjektil majandustegevuse või loodusvarade kasutamise keelu rikkumise eest – </w:t>
      </w:r>
    </w:p>
    <w:p w:rsidRPr="008939CB" w:rsidR="00016B6A" w:rsidP="00533AC9" w:rsidRDefault="00FD44FB" w14:paraId="032B4E36" w14:textId="15042A40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016B6A" w:rsidP="00533AC9" w:rsidRDefault="00016B6A" w14:paraId="2F642B82" w14:textId="19632233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00B15BA9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30E5F56B" w14:textId="50265386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147390">
        <w:rPr>
          <w:color w:val="auto"/>
          <w:szCs w:val="24"/>
        </w:rPr>
        <w:t>200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0104D687" w14:textId="776D141F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31A6A58D" w14:textId="2EA9E3D9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71</w:t>
      </w:r>
      <w:r w:rsidRPr="008939CB">
        <w:rPr>
          <w:color w:val="auto"/>
          <w:szCs w:val="24"/>
          <w:vertAlign w:val="superscript"/>
        </w:rPr>
        <w:t>2</w:t>
      </w:r>
      <w:r w:rsidRPr="008939CB">
        <w:rPr>
          <w:color w:val="auto"/>
          <w:szCs w:val="24"/>
        </w:rPr>
        <w:t>. Kaitstaval loodusobjektil ehitamise nõuete rikkumine</w:t>
      </w:r>
    </w:p>
    <w:p w:rsidRPr="008939CB" w:rsidR="00016B6A" w:rsidP="00533AC9" w:rsidRDefault="00016B6A" w14:paraId="6129E804" w14:textId="4696B59A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7AEAB95B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Kaitstaval loodusobjektil ebaseadusliku ehitamise eest – </w:t>
      </w:r>
    </w:p>
    <w:p w:rsidRPr="008939CB" w:rsidR="00016B6A" w:rsidP="00533AC9" w:rsidRDefault="00FD44FB" w14:paraId="1FB6C5F9" w14:textId="19D5E2DE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016B6A" w:rsidP="00533AC9" w:rsidRDefault="00016B6A" w14:paraId="41D59B74" w14:textId="079D43B8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11D02E39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3AB97B3F" w14:textId="7C3A09A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147390">
        <w:rPr>
          <w:color w:val="auto"/>
          <w:szCs w:val="24"/>
        </w:rPr>
        <w:t>200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78B9EC03" w14:textId="6B8D5F28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0FA01DE9" w14:textId="0808E231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71</w:t>
      </w:r>
      <w:r w:rsidRPr="008939CB">
        <w:rPr>
          <w:color w:val="auto"/>
          <w:szCs w:val="24"/>
          <w:vertAlign w:val="superscript"/>
        </w:rPr>
        <w:t>3</w:t>
      </w:r>
      <w:r w:rsidRPr="008939CB">
        <w:rPr>
          <w:color w:val="auto"/>
          <w:szCs w:val="24"/>
        </w:rPr>
        <w:t>. Kaitstaval loodusobjektil viibimise keelu rikkumine</w:t>
      </w:r>
    </w:p>
    <w:p w:rsidRPr="008939CB" w:rsidR="00016B6A" w:rsidP="00533AC9" w:rsidRDefault="00016B6A" w14:paraId="0CA84000" w14:textId="57DA3948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19AB9DC6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Kaitstaval loodusobjektil viibimise </w:t>
      </w:r>
      <w:r w:rsidRPr="00CD7684" w:rsidR="00DB2D58">
        <w:rPr>
          <w:color w:val="auto"/>
          <w:szCs w:val="24"/>
        </w:rPr>
        <w:t xml:space="preserve">keelu </w:t>
      </w:r>
      <w:r w:rsidRPr="00CD7684" w:rsidR="00FD44FB">
        <w:rPr>
          <w:color w:val="auto"/>
          <w:szCs w:val="24"/>
        </w:rPr>
        <w:t>rikkumise</w:t>
      </w:r>
      <w:r w:rsidRPr="008939CB" w:rsidR="00FD44FB">
        <w:rPr>
          <w:color w:val="auto"/>
          <w:szCs w:val="24"/>
        </w:rPr>
        <w:t xml:space="preserve"> eest – </w:t>
      </w:r>
    </w:p>
    <w:p w:rsidRPr="008939CB" w:rsidR="00016B6A" w:rsidP="00533AC9" w:rsidRDefault="00FD44FB" w14:paraId="2DABF700" w14:textId="67D07C56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75 trahviühikut.</w:t>
      </w:r>
    </w:p>
    <w:p w:rsidRPr="008939CB" w:rsidR="00016B6A" w:rsidP="00533AC9" w:rsidRDefault="00016B6A" w14:paraId="392F7AEA" w14:textId="140AAD6E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65994D0E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6D8B3A86" w14:textId="56618501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</w:t>
      </w:r>
      <w:r w:rsidR="00147390">
        <w:rPr>
          <w:color w:val="auto"/>
          <w:szCs w:val="24"/>
        </w:rPr>
        <w:t xml:space="preserve"> 30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11510684" w14:textId="7C8CEE2E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6C73B5B7" w14:textId="459A63E8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71</w:t>
      </w:r>
      <w:r w:rsidRPr="008939CB">
        <w:rPr>
          <w:color w:val="auto"/>
          <w:szCs w:val="24"/>
          <w:vertAlign w:val="superscript"/>
        </w:rPr>
        <w:t>4</w:t>
      </w:r>
      <w:r w:rsidRPr="008939CB">
        <w:rPr>
          <w:color w:val="auto"/>
          <w:szCs w:val="24"/>
        </w:rPr>
        <w:t xml:space="preserve">. Kaitstaval loodusobjektil sõidukiga </w:t>
      </w:r>
      <w:r w:rsidRPr="008939CB" w:rsidR="008035DD">
        <w:rPr>
          <w:color w:val="auto"/>
          <w:szCs w:val="24"/>
        </w:rPr>
        <w:t xml:space="preserve">sõitmise </w:t>
      </w:r>
      <w:r w:rsidRPr="008939CB">
        <w:rPr>
          <w:color w:val="auto"/>
          <w:szCs w:val="24"/>
        </w:rPr>
        <w:t>nõuete rikkumine</w:t>
      </w:r>
    </w:p>
    <w:p w:rsidRPr="008939CB" w:rsidR="00016B6A" w:rsidP="00533AC9" w:rsidRDefault="00016B6A" w14:paraId="2E0F1D6D" w14:textId="4EF7853C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1304D81E" w14:textId="4208E294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Kaitstaval loodusobjektil sõidukiga, </w:t>
      </w:r>
      <w:r w:rsidR="00005A76">
        <w:rPr>
          <w:color w:val="auto"/>
          <w:szCs w:val="24"/>
        </w:rPr>
        <w:t xml:space="preserve">sealhulgas </w:t>
      </w:r>
      <w:r w:rsidRPr="008939CB" w:rsidR="00FD44FB">
        <w:rPr>
          <w:color w:val="auto"/>
          <w:szCs w:val="24"/>
        </w:rPr>
        <w:t>maastikusõidukiga</w:t>
      </w:r>
      <w:r w:rsidR="00A833E8">
        <w:rPr>
          <w:color w:val="auto"/>
          <w:szCs w:val="24"/>
        </w:rPr>
        <w:t>,</w:t>
      </w:r>
      <w:r w:rsidRPr="008939CB" w:rsidR="00FD44FB">
        <w:rPr>
          <w:color w:val="auto"/>
          <w:szCs w:val="24"/>
        </w:rPr>
        <w:t xml:space="preserve"> või ujuvvahendiga </w:t>
      </w:r>
      <w:r w:rsidRPr="008939CB" w:rsidR="008035DD">
        <w:rPr>
          <w:color w:val="auto"/>
          <w:szCs w:val="24"/>
        </w:rPr>
        <w:t xml:space="preserve">sõitmise </w:t>
      </w:r>
      <w:r w:rsidRPr="008939CB" w:rsidR="00FD44FB">
        <w:rPr>
          <w:color w:val="auto"/>
          <w:szCs w:val="24"/>
        </w:rPr>
        <w:t xml:space="preserve">nõuete rikkumise eest – </w:t>
      </w:r>
    </w:p>
    <w:p w:rsidRPr="008939CB" w:rsidR="00016B6A" w:rsidP="00533AC9" w:rsidRDefault="00FD44FB" w14:paraId="14E8A076" w14:textId="3BE3C1AD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016B6A" w:rsidP="00533AC9" w:rsidRDefault="00016B6A" w14:paraId="3B609BBF" w14:textId="2A21D465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40FDF577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E07018" w:rsidR="00FD44FB">
        <w:rPr>
          <w:color w:val="auto"/>
          <w:szCs w:val="24"/>
        </w:rPr>
        <w:t>S</w:t>
      </w:r>
      <w:r w:rsidRPr="008939CB" w:rsidR="00FD44FB">
        <w:rPr>
          <w:color w:val="auto"/>
          <w:szCs w:val="24"/>
        </w:rPr>
        <w:t xml:space="preserve">ama teo eest, kui selle on toime pannud juriidiline isik, – </w:t>
      </w:r>
    </w:p>
    <w:p w:rsidRPr="008939CB" w:rsidR="00016B6A" w:rsidP="00533AC9" w:rsidRDefault="00FD44FB" w14:paraId="0443AFCE" w14:textId="284C67F3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147390">
        <w:rPr>
          <w:color w:val="auto"/>
          <w:szCs w:val="24"/>
        </w:rPr>
        <w:t>50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33BC14E7" w14:textId="53A22BC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517ABC0E" w14:textId="61DF26C0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71</w:t>
      </w:r>
      <w:r w:rsidRPr="008939CB">
        <w:rPr>
          <w:color w:val="auto"/>
          <w:szCs w:val="24"/>
          <w:vertAlign w:val="superscript"/>
        </w:rPr>
        <w:t>5</w:t>
      </w:r>
      <w:r w:rsidRPr="008939CB">
        <w:rPr>
          <w:color w:val="auto"/>
          <w:szCs w:val="24"/>
        </w:rPr>
        <w:t xml:space="preserve">. </w:t>
      </w:r>
      <w:bookmarkStart w:name="_Hlk78487504" w:id="189"/>
      <w:r w:rsidRPr="008939CB">
        <w:rPr>
          <w:color w:val="auto"/>
          <w:szCs w:val="24"/>
        </w:rPr>
        <w:t xml:space="preserve">Kaitstaval loodusobjektil telkimise </w:t>
      </w:r>
      <w:r w:rsidR="00BA1DFE">
        <w:rPr>
          <w:color w:val="auto"/>
          <w:szCs w:val="24"/>
        </w:rPr>
        <w:t>ja</w:t>
      </w:r>
      <w:r w:rsidRPr="008939CB" w:rsidR="00856A12"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 xml:space="preserve">lõkke tegemise </w:t>
      </w:r>
      <w:r w:rsidRPr="008939CB" w:rsidR="002E1BF4">
        <w:rPr>
          <w:color w:val="auto"/>
          <w:szCs w:val="24"/>
        </w:rPr>
        <w:t xml:space="preserve">keelu </w:t>
      </w:r>
      <w:r w:rsidRPr="008939CB">
        <w:rPr>
          <w:color w:val="auto"/>
          <w:szCs w:val="24"/>
        </w:rPr>
        <w:t>rikkumine</w:t>
      </w:r>
    </w:p>
    <w:bookmarkEnd w:id="189"/>
    <w:p w:rsidRPr="008939CB" w:rsidR="00016B6A" w:rsidP="00533AC9" w:rsidRDefault="00016B6A" w14:paraId="6C8D52A1" w14:textId="4B188766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02560741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>Kaitstaval loodusobjektil telkimise või lõkke tegemise eest selleks keelatud kohas –</w:t>
      </w:r>
      <w:r w:rsidRPr="008939CB" w:rsidR="00280524">
        <w:rPr>
          <w:color w:val="auto"/>
          <w:szCs w:val="24"/>
        </w:rPr>
        <w:t xml:space="preserve"> </w:t>
      </w:r>
    </w:p>
    <w:p w:rsidRPr="008939CB" w:rsidR="00016B6A" w:rsidP="00533AC9" w:rsidRDefault="00FD44FB" w14:paraId="04A7D9C3" w14:textId="3961059B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75 trahviühikut.</w:t>
      </w:r>
    </w:p>
    <w:p w:rsidRPr="008939CB" w:rsidR="00016B6A" w:rsidP="00533AC9" w:rsidRDefault="00016B6A" w14:paraId="3659B747" w14:textId="6CB6B7FB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516D2B9E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="00885613" w:rsidP="00533AC9" w:rsidRDefault="00FD44FB" w14:paraId="6FE529AD" w14:textId="2307C3E7">
      <w:pPr>
        <w:spacing w:after="0" w:line="240" w:lineRule="auto"/>
        <w:ind w:left="0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50</w:t>
      </w:r>
      <w:r w:rsidRPr="008939CB">
        <w:rPr>
          <w:color w:val="auto"/>
          <w:szCs w:val="24"/>
        </w:rPr>
        <w:t xml:space="preserve"> 000 eurot.</w:t>
      </w:r>
    </w:p>
    <w:p w:rsidRPr="008939CB" w:rsidR="000C5A8B" w:rsidP="00533AC9" w:rsidRDefault="000C5A8B" w14:paraId="3E36AECD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6CC64F02" w14:textId="6D2C0698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71</w:t>
      </w:r>
      <w:r w:rsidRPr="008939CB">
        <w:rPr>
          <w:color w:val="auto"/>
          <w:szCs w:val="24"/>
          <w:vertAlign w:val="superscript"/>
        </w:rPr>
        <w:t>6</w:t>
      </w:r>
      <w:r w:rsidRPr="008939CB">
        <w:rPr>
          <w:color w:val="auto"/>
          <w:szCs w:val="24"/>
        </w:rPr>
        <w:t>. Kaitstaval loodusobjektil rahvaürituse korraldamise nõuete rikkumine</w:t>
      </w:r>
    </w:p>
    <w:p w:rsidRPr="008939CB" w:rsidR="00016B6A" w:rsidP="00533AC9" w:rsidRDefault="00016B6A" w14:paraId="0ED1FD62" w14:textId="4D05DF18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E956E1" w:rsidP="00533AC9" w:rsidRDefault="003F086F" w14:paraId="721C8EF8" w14:textId="6E44B6E0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>Kaitstaval loodusobjektil rahvaürituse korraldamise</w:t>
      </w:r>
      <w:r w:rsidR="006A0D6D">
        <w:rPr>
          <w:color w:val="auto"/>
          <w:szCs w:val="24"/>
        </w:rPr>
        <w:t xml:space="preserve"> kohta</w:t>
      </w:r>
      <w:r w:rsidRPr="008939CB" w:rsidR="00FD44FB">
        <w:rPr>
          <w:color w:val="auto"/>
          <w:szCs w:val="24"/>
        </w:rPr>
        <w:t xml:space="preserve"> kehtestatud piirangute rikkumise </w:t>
      </w:r>
    </w:p>
    <w:p w:rsidRPr="008939CB" w:rsidR="00F305DD" w:rsidP="00533AC9" w:rsidRDefault="00FD44FB" w14:paraId="7FDF350D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eest – </w:t>
      </w:r>
    </w:p>
    <w:p w:rsidRPr="008939CB" w:rsidR="00016B6A" w:rsidP="00533AC9" w:rsidRDefault="00FD44FB" w14:paraId="28F2639B" w14:textId="31033CEB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016B6A" w:rsidP="00533AC9" w:rsidRDefault="00016B6A" w14:paraId="75E40454" w14:textId="0F529721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6444CD53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4786EE3F" w14:textId="07BB67C5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50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1E6EB7BD" w14:textId="3781BC1D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188B80C4" w14:textId="071A6F64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71</w:t>
      </w:r>
      <w:r w:rsidRPr="008939CB">
        <w:rPr>
          <w:color w:val="auto"/>
          <w:szCs w:val="24"/>
          <w:vertAlign w:val="superscript"/>
        </w:rPr>
        <w:t>7</w:t>
      </w:r>
      <w:r w:rsidRPr="008939CB">
        <w:rPr>
          <w:color w:val="auto"/>
          <w:szCs w:val="24"/>
        </w:rPr>
        <w:t>. Kaitstaval loodusobjektil puittaimestiku istutamise ja raie nõuete rikkumine</w:t>
      </w:r>
    </w:p>
    <w:p w:rsidRPr="008939CB" w:rsidR="00016B6A" w:rsidP="00533AC9" w:rsidRDefault="00016B6A" w14:paraId="3AD78E09" w14:textId="1C30146A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2E316974" w14:textId="091F3FD6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Kaitstaval loodusobjektil </w:t>
      </w:r>
      <w:r w:rsidRPr="008939CB" w:rsidR="003F34E0">
        <w:rPr>
          <w:color w:val="auto"/>
          <w:szCs w:val="24"/>
        </w:rPr>
        <w:t xml:space="preserve">puittaimestiku istutamise </w:t>
      </w:r>
      <w:r w:rsidRPr="008939CB" w:rsidR="00FD44FB">
        <w:rPr>
          <w:color w:val="auto"/>
          <w:szCs w:val="24"/>
        </w:rPr>
        <w:t xml:space="preserve">või </w:t>
      </w:r>
      <w:r w:rsidRPr="008939CB" w:rsidR="003F34E0">
        <w:rPr>
          <w:color w:val="auto"/>
          <w:szCs w:val="24"/>
        </w:rPr>
        <w:t>raie</w:t>
      </w:r>
      <w:r w:rsidRPr="008939CB" w:rsidR="00FD44FB">
        <w:rPr>
          <w:color w:val="auto"/>
          <w:szCs w:val="24"/>
        </w:rPr>
        <w:t xml:space="preserve"> nõuete rikkumise eest – </w:t>
      </w:r>
    </w:p>
    <w:p w:rsidRPr="008939CB" w:rsidR="00016B6A" w:rsidP="00533AC9" w:rsidRDefault="00FD44FB" w14:paraId="7A70B6E6" w14:textId="38A752AB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016B6A" w:rsidP="00533AC9" w:rsidRDefault="00016B6A" w14:paraId="51258845" w14:textId="41EE0AEC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2077AD2F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27E99C81" w14:textId="7189C76C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150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4825C7BF" w14:textId="1B0D2E98">
      <w:pPr>
        <w:spacing w:after="0" w:line="240" w:lineRule="auto"/>
        <w:ind w:left="0" w:firstLine="0"/>
        <w:rPr>
          <w:color w:val="auto"/>
          <w:szCs w:val="24"/>
        </w:rPr>
      </w:pPr>
    </w:p>
    <w:p w:rsidRPr="00E23545" w:rsidR="00016B6A" w:rsidP="00533AC9" w:rsidRDefault="00FD44FB" w14:paraId="6C6CBDC8" w14:textId="63C140BA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</w:t>
      </w:r>
      <w:r w:rsidRPr="008939CB" w:rsidR="00CF40D6">
        <w:rPr>
          <w:color w:val="auto"/>
          <w:szCs w:val="24"/>
        </w:rPr>
        <w:t>1</w:t>
      </w:r>
      <w:r w:rsidRPr="008939CB" w:rsidR="00CF40D6">
        <w:rPr>
          <w:color w:val="auto"/>
          <w:szCs w:val="24"/>
          <w:vertAlign w:val="superscript"/>
        </w:rPr>
        <w:t>8</w:t>
      </w:r>
      <w:r w:rsidRPr="008939CB">
        <w:rPr>
          <w:color w:val="auto"/>
          <w:szCs w:val="24"/>
        </w:rPr>
        <w:t>.</w:t>
      </w:r>
      <w:r w:rsidRPr="008939CB">
        <w:rPr>
          <w:b w:val="0"/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 xml:space="preserve">Kohaliku omavalitsuse </w:t>
      </w:r>
      <w:r w:rsidRPr="00D25239">
        <w:rPr>
          <w:color w:val="auto"/>
          <w:szCs w:val="24"/>
        </w:rPr>
        <w:t>tasandil</w:t>
      </w:r>
      <w:r w:rsidRPr="008939CB">
        <w:rPr>
          <w:color w:val="auto"/>
          <w:szCs w:val="24"/>
        </w:rPr>
        <w:t xml:space="preserve"> kaitstava loodusobjekti </w:t>
      </w:r>
      <w:r w:rsidRPr="00E23545">
        <w:rPr>
          <w:color w:val="auto"/>
          <w:szCs w:val="24"/>
        </w:rPr>
        <w:t>kasutamis</w:t>
      </w:r>
      <w:r w:rsidRPr="00E23545" w:rsidR="00280524">
        <w:rPr>
          <w:color w:val="auto"/>
          <w:szCs w:val="24"/>
        </w:rPr>
        <w:t>e</w:t>
      </w:r>
      <w:r w:rsidRPr="00E23545">
        <w:rPr>
          <w:color w:val="auto"/>
          <w:szCs w:val="24"/>
        </w:rPr>
        <w:t xml:space="preserve"> </w:t>
      </w:r>
      <w:r w:rsidRPr="00E23545" w:rsidR="00856A12">
        <w:rPr>
          <w:color w:val="auto"/>
          <w:szCs w:val="24"/>
        </w:rPr>
        <w:t xml:space="preserve">ja </w:t>
      </w:r>
      <w:r w:rsidRPr="00E23545">
        <w:rPr>
          <w:color w:val="auto"/>
          <w:szCs w:val="24"/>
        </w:rPr>
        <w:t>kaitse</w:t>
      </w:r>
      <w:r w:rsidRPr="00E23545" w:rsidR="00280524">
        <w:rPr>
          <w:color w:val="auto"/>
          <w:szCs w:val="24"/>
        </w:rPr>
        <w:t xml:space="preserve"> </w:t>
      </w:r>
      <w:r w:rsidRPr="00E23545">
        <w:rPr>
          <w:color w:val="auto"/>
          <w:szCs w:val="24"/>
        </w:rPr>
        <w:t>nõuete rikkumine</w:t>
      </w:r>
    </w:p>
    <w:p w:rsidRPr="00D1266C" w:rsidR="00016B6A" w:rsidP="00533AC9" w:rsidRDefault="00016B6A" w14:paraId="22B981DE" w14:textId="07DD12AA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4F0EA168" w14:textId="5D2893B4">
      <w:pPr>
        <w:spacing w:after="0" w:line="240" w:lineRule="auto"/>
        <w:ind w:left="0" w:right="51" w:firstLine="0"/>
        <w:rPr>
          <w:color w:val="auto"/>
          <w:szCs w:val="24"/>
        </w:rPr>
      </w:pPr>
      <w:r w:rsidRPr="00D1266C">
        <w:rPr>
          <w:color w:val="auto"/>
          <w:szCs w:val="24"/>
        </w:rPr>
        <w:t xml:space="preserve">(1) </w:t>
      </w:r>
      <w:r w:rsidRPr="00D1266C" w:rsidR="00FD44FB">
        <w:rPr>
          <w:color w:val="auto"/>
          <w:szCs w:val="24"/>
        </w:rPr>
        <w:t>Kohaliku omavalitsuse tasandil kaitstava loodusobjekti kasutamis</w:t>
      </w:r>
      <w:r w:rsidR="00F1306B">
        <w:rPr>
          <w:color w:val="auto"/>
          <w:szCs w:val="24"/>
        </w:rPr>
        <w:t>e</w:t>
      </w:r>
      <w:r w:rsidRPr="00D1266C" w:rsidR="00FD44FB">
        <w:rPr>
          <w:color w:val="auto"/>
          <w:szCs w:val="24"/>
        </w:rPr>
        <w:t xml:space="preserve"> või kaitse</w:t>
      </w:r>
      <w:r w:rsidR="00F1306B">
        <w:rPr>
          <w:color w:val="auto"/>
          <w:szCs w:val="24"/>
        </w:rPr>
        <w:t xml:space="preserve"> </w:t>
      </w:r>
      <w:r w:rsidRPr="00D1266C" w:rsidR="00FD44FB">
        <w:rPr>
          <w:color w:val="auto"/>
          <w:szCs w:val="24"/>
        </w:rPr>
        <w:t>nõuete</w:t>
      </w:r>
      <w:r w:rsidRPr="008939CB" w:rsidR="00FD44FB">
        <w:rPr>
          <w:color w:val="auto"/>
          <w:szCs w:val="24"/>
        </w:rPr>
        <w:t xml:space="preserve"> rikkumise eest – </w:t>
      </w:r>
    </w:p>
    <w:p w:rsidRPr="008939CB" w:rsidR="00016B6A" w:rsidP="00533AC9" w:rsidRDefault="00FD44FB" w14:paraId="41B7DDD1" w14:textId="7F52EDF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Pr="008939CB" w:rsidR="00293AED">
        <w:rPr>
          <w:color w:val="auto"/>
          <w:szCs w:val="24"/>
        </w:rPr>
        <w:t xml:space="preserve">300 </w:t>
      </w:r>
      <w:r w:rsidRPr="008939CB">
        <w:rPr>
          <w:color w:val="auto"/>
          <w:szCs w:val="24"/>
        </w:rPr>
        <w:t>trahviühikut.</w:t>
      </w:r>
    </w:p>
    <w:p w:rsidRPr="008939CB" w:rsidR="00016B6A" w:rsidP="00533AC9" w:rsidRDefault="00016B6A" w14:paraId="45C56F4C" w14:textId="737F4A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77933DA4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="00056471" w:rsidP="00533AC9" w:rsidRDefault="00FD44FB" w14:paraId="5AB3C19D" w14:textId="78766475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26436">
        <w:rPr>
          <w:color w:val="auto"/>
          <w:szCs w:val="24"/>
        </w:rPr>
        <w:t>50</w:t>
      </w:r>
      <w:r w:rsidRPr="008939CB" w:rsidR="00293AED"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>000 eurot.</w:t>
      </w:r>
    </w:p>
    <w:p w:rsidR="00056471" w:rsidP="00533AC9" w:rsidRDefault="00056471" w14:paraId="6ACEA9F4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056471" w:rsidP="00056471" w:rsidRDefault="00056471" w14:paraId="5B71D134" w14:textId="5FC22AEC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056471"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>§ 71</w:t>
      </w:r>
      <w:r w:rsidRPr="00D96412" w:rsidR="00506495">
        <w:rPr>
          <w:color w:val="auto"/>
          <w:szCs w:val="24"/>
          <w:vertAlign w:val="superscript"/>
        </w:rPr>
        <w:t>9</w:t>
      </w:r>
      <w:r w:rsidRPr="008939CB">
        <w:rPr>
          <w:color w:val="auto"/>
          <w:szCs w:val="24"/>
        </w:rPr>
        <w:t xml:space="preserve">. Kaitstaval loodusobjektil </w:t>
      </w:r>
      <w:r>
        <w:rPr>
          <w:color w:val="auto"/>
          <w:szCs w:val="24"/>
        </w:rPr>
        <w:t>poollooduslike koosluste kaitse nõuete rikkumine</w:t>
      </w:r>
    </w:p>
    <w:p w:rsidRPr="008939CB" w:rsidR="00056471" w:rsidP="00056471" w:rsidRDefault="00056471" w14:paraId="3873AA28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56471" w:rsidP="00056471" w:rsidRDefault="00056471" w14:paraId="48539A72" w14:textId="2D7F2993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Kaitstaval loodusobjektil </w:t>
      </w:r>
      <w:r>
        <w:rPr>
          <w:color w:val="auto"/>
          <w:szCs w:val="24"/>
        </w:rPr>
        <w:t>poollooduslike koosluste kaitse nõuete</w:t>
      </w:r>
      <w:r w:rsidRPr="008939CB">
        <w:rPr>
          <w:color w:val="auto"/>
          <w:szCs w:val="24"/>
        </w:rPr>
        <w:t xml:space="preserve"> rikkumise eest – </w:t>
      </w:r>
    </w:p>
    <w:p w:rsidRPr="008939CB" w:rsidR="00056471" w:rsidP="00056471" w:rsidRDefault="00056471" w14:paraId="4A58E00E" w14:textId="0DC2CB0C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>
        <w:rPr>
          <w:color w:val="auto"/>
          <w:szCs w:val="24"/>
        </w:rPr>
        <w:t>150</w:t>
      </w:r>
      <w:r w:rsidRPr="008939CB">
        <w:rPr>
          <w:color w:val="auto"/>
          <w:szCs w:val="24"/>
        </w:rPr>
        <w:t xml:space="preserve"> trahviühikut.</w:t>
      </w:r>
    </w:p>
    <w:p w:rsidRPr="008939CB" w:rsidR="00056471" w:rsidP="00056471" w:rsidRDefault="00056471" w14:paraId="4E984E5B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56471" w:rsidP="00056471" w:rsidRDefault="00056471" w14:paraId="4402C7A9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056471" w:rsidP="00056471" w:rsidRDefault="00056471" w14:paraId="39B266A0" w14:textId="089FB025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>
        <w:rPr>
          <w:color w:val="auto"/>
          <w:szCs w:val="24"/>
        </w:rPr>
        <w:t>100</w:t>
      </w:r>
      <w:r w:rsidRPr="008939CB">
        <w:rPr>
          <w:color w:val="auto"/>
          <w:szCs w:val="24"/>
        </w:rPr>
        <w:t xml:space="preserve"> 000 eurot.</w:t>
      </w:r>
      <w:r>
        <w:rPr>
          <w:color w:val="auto"/>
          <w:szCs w:val="24"/>
        </w:rPr>
        <w:t>“;</w:t>
      </w:r>
    </w:p>
    <w:p w:rsidRPr="008939CB" w:rsidR="00016B6A" w:rsidP="00533AC9" w:rsidRDefault="00016B6A" w14:paraId="424B7E51" w14:textId="0C17E5DD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EC6462" w:rsidP="00533AC9" w:rsidRDefault="00A75E43" w14:paraId="3CEBF96C" w14:textId="766102EC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28</w:t>
      </w:r>
      <w:r w:rsidRPr="008939CB" w:rsidR="00EC6462">
        <w:rPr>
          <w:b/>
          <w:color w:val="auto"/>
          <w:szCs w:val="24"/>
        </w:rPr>
        <w:t>)</w:t>
      </w:r>
      <w:r w:rsidRPr="008939CB" w:rsidR="00EC6462">
        <w:rPr>
          <w:color w:val="auto"/>
          <w:szCs w:val="24"/>
        </w:rPr>
        <w:t xml:space="preserve"> paragrahvi 73 </w:t>
      </w:r>
      <w:commentRangeStart w:id="190"/>
      <w:r w:rsidRPr="008939CB" w:rsidR="00EC6462">
        <w:rPr>
          <w:color w:val="auto"/>
          <w:szCs w:val="24"/>
        </w:rPr>
        <w:t>lõiked 1 ja 2</w:t>
      </w:r>
      <w:commentRangeEnd w:id="190"/>
      <w:r w:rsidRPr="008939CB" w:rsidR="00C11F91">
        <w:rPr>
          <w:rStyle w:val="CommentReference"/>
          <w:color w:val="auto"/>
          <w:sz w:val="24"/>
          <w:szCs w:val="24"/>
        </w:rPr>
        <w:commentReference w:id="190"/>
      </w:r>
      <w:r w:rsidRPr="008939CB" w:rsidR="00EC6462">
        <w:rPr>
          <w:color w:val="auto"/>
          <w:szCs w:val="24"/>
        </w:rPr>
        <w:t xml:space="preserve"> muudetakse </w:t>
      </w:r>
      <w:r w:rsidRPr="008939CB" w:rsidR="00B74F5C">
        <w:rPr>
          <w:color w:val="auto"/>
          <w:szCs w:val="24"/>
        </w:rPr>
        <w:t xml:space="preserve">ning </w:t>
      </w:r>
      <w:r w:rsidRPr="008939CB" w:rsidR="00EC6462">
        <w:rPr>
          <w:color w:val="auto"/>
          <w:szCs w:val="24"/>
        </w:rPr>
        <w:t>sõnastatakse järgmiselt:</w:t>
      </w:r>
    </w:p>
    <w:p w:rsidRPr="008939CB" w:rsidR="00F305DD" w:rsidP="00533AC9" w:rsidRDefault="00EC6462" w14:paraId="222DBA19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„</w:t>
      </w:r>
      <w:r w:rsidRPr="008939CB" w:rsidR="003F086F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Tiheasustusalal kasvava puu või selle osa ebaseadusliku raie eest – </w:t>
      </w:r>
    </w:p>
    <w:p w:rsidRPr="008939CB" w:rsidR="00016B6A" w:rsidP="00533AC9" w:rsidRDefault="00FD44FB" w14:paraId="72F7EA6F" w14:textId="4F4923F4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A60EC0" w:rsidP="00533AC9" w:rsidRDefault="00A60EC0" w14:paraId="2F1F9AF2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43F51D6F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3D42A1D3" w14:textId="3C362DCC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D877AE">
        <w:rPr>
          <w:color w:val="auto"/>
          <w:szCs w:val="24"/>
        </w:rPr>
        <w:t>10</w:t>
      </w:r>
      <w:r w:rsidRPr="008939CB">
        <w:rPr>
          <w:color w:val="auto"/>
          <w:szCs w:val="24"/>
        </w:rPr>
        <w:t xml:space="preserve"> 000 eurot.</w:t>
      </w:r>
      <w:r w:rsidRPr="008939CB" w:rsidR="00EC6462">
        <w:rPr>
          <w:color w:val="auto"/>
          <w:szCs w:val="24"/>
        </w:rPr>
        <w:t>“;</w:t>
      </w:r>
    </w:p>
    <w:p w:rsidRPr="008939CB" w:rsidR="00016B6A" w:rsidP="00533AC9" w:rsidRDefault="00016B6A" w14:paraId="4046F69E" w14:textId="76BD6732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EC6462" w:rsidP="00533AC9" w:rsidRDefault="00A75E43" w14:paraId="29CAFB1C" w14:textId="6802C311">
      <w:pPr>
        <w:pStyle w:val="Heading2"/>
        <w:spacing w:after="0" w:line="240" w:lineRule="auto"/>
        <w:ind w:left="-5" w:right="48"/>
        <w:rPr>
          <w:b w:val="0"/>
          <w:color w:val="auto"/>
          <w:szCs w:val="24"/>
        </w:rPr>
      </w:pPr>
      <w:r>
        <w:rPr>
          <w:color w:val="auto"/>
          <w:szCs w:val="24"/>
        </w:rPr>
        <w:t>29</w:t>
      </w:r>
      <w:r w:rsidRPr="008939CB" w:rsidR="00EC6462">
        <w:rPr>
          <w:color w:val="auto"/>
          <w:szCs w:val="24"/>
        </w:rPr>
        <w:t>)</w:t>
      </w:r>
      <w:r w:rsidRPr="008939CB" w:rsidR="00EC6462">
        <w:rPr>
          <w:b w:val="0"/>
          <w:color w:val="auto"/>
          <w:szCs w:val="24"/>
        </w:rPr>
        <w:t xml:space="preserve"> paragrahv 74 tunnistatakse kehtetuks;</w:t>
      </w:r>
    </w:p>
    <w:p w:rsidRPr="008939CB" w:rsidR="00EC6462" w:rsidP="00533AC9" w:rsidRDefault="00EC6462" w14:paraId="30A03EFD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="00533AC9" w:rsidP="004E4EB2" w:rsidRDefault="00A75E43" w14:paraId="61641F04" w14:textId="605F447B">
      <w:pPr>
        <w:spacing w:after="0" w:line="240" w:lineRule="auto"/>
        <w:ind w:left="1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30</w:t>
      </w:r>
      <w:r w:rsidRPr="008939CB" w:rsidR="00EC6462">
        <w:rPr>
          <w:b/>
          <w:color w:val="auto"/>
          <w:szCs w:val="24"/>
        </w:rPr>
        <w:t>)</w:t>
      </w:r>
      <w:r w:rsidRPr="008939CB" w:rsidR="00EC6462">
        <w:rPr>
          <w:color w:val="auto"/>
          <w:szCs w:val="24"/>
        </w:rPr>
        <w:t xml:space="preserve"> </w:t>
      </w:r>
      <w:r w:rsidRPr="008939CB" w:rsidR="0063010D">
        <w:rPr>
          <w:color w:val="auto"/>
          <w:szCs w:val="24"/>
        </w:rPr>
        <w:t>paragrah</w:t>
      </w:r>
      <w:commentRangeStart w:id="191"/>
      <w:r w:rsidRPr="008939CB" w:rsidR="0063010D">
        <w:rPr>
          <w:color w:val="auto"/>
          <w:szCs w:val="24"/>
        </w:rPr>
        <w:t>v</w:t>
      </w:r>
      <w:ins w:author="Mari Koik - JUSTDIGI" w:date="2026-01-26T13:38:00Z" w16du:dateUtc="2026-01-26T11:38:00Z" w:id="192">
        <w:r w:rsidR="002C21D0">
          <w:rPr>
            <w:color w:val="auto"/>
            <w:szCs w:val="24"/>
          </w:rPr>
          <w:t>i</w:t>
        </w:r>
        <w:commentRangeEnd w:id="191"/>
        <w:r w:rsidRPr="008939CB" w:rsidR="002C21D0">
          <w:rPr>
            <w:rStyle w:val="CommentReference"/>
            <w:color w:val="auto"/>
            <w:sz w:val="24"/>
            <w:szCs w:val="24"/>
          </w:rPr>
          <w:commentReference w:id="191"/>
        </w:r>
      </w:ins>
      <w:r w:rsidRPr="008939CB" w:rsidR="0063010D">
        <w:rPr>
          <w:color w:val="auto"/>
          <w:szCs w:val="24"/>
        </w:rPr>
        <w:t xml:space="preserve"> 74</w:t>
      </w:r>
      <w:r w:rsidR="00E8640E">
        <w:rPr>
          <w:color w:val="auto"/>
          <w:szCs w:val="24"/>
          <w:vertAlign w:val="superscript"/>
        </w:rPr>
        <w:t>1</w:t>
      </w:r>
      <w:r w:rsidRPr="008939CB" w:rsidR="0063010D">
        <w:rPr>
          <w:color w:val="auto"/>
          <w:szCs w:val="24"/>
        </w:rPr>
        <w:t xml:space="preserve"> </w:t>
      </w:r>
      <w:commentRangeStart w:id="193"/>
      <w:r w:rsidR="00B06688">
        <w:rPr>
          <w:color w:val="auto"/>
          <w:szCs w:val="24"/>
        </w:rPr>
        <w:t xml:space="preserve">lõiked 1 ja 2 </w:t>
      </w:r>
      <w:commentRangeEnd w:id="193"/>
      <w:r w:rsidR="00E30D53">
        <w:rPr>
          <w:rStyle w:val="CommentReference"/>
          <w:color w:val="auto"/>
          <w:sz w:val="24"/>
          <w:szCs w:val="24"/>
        </w:rPr>
        <w:commentReference w:id="193"/>
      </w:r>
      <w:r w:rsidR="00C57665">
        <w:rPr>
          <w:color w:val="auto"/>
          <w:szCs w:val="24"/>
        </w:rPr>
        <w:t>muudetakse ning sõnastatakse järgmiselt:</w:t>
      </w:r>
    </w:p>
    <w:p w:rsidR="00C57665" w:rsidP="00C57665" w:rsidRDefault="00DE7F05" w14:paraId="0A7045BC" w14:textId="33DF891C">
      <w:pPr>
        <w:spacing w:after="0" w:line="240" w:lineRule="auto"/>
        <w:ind w:left="10" w:right="51" w:firstLine="0"/>
      </w:pPr>
      <w:r w:rsidRPr="00B85DEB">
        <w:t>„</w:t>
      </w:r>
      <w:r w:rsidR="00C57665">
        <w:t xml:space="preserve">(1) </w:t>
      </w:r>
      <w:proofErr w:type="spellStart"/>
      <w:r w:rsidR="00C57665">
        <w:t>Võõrliikide</w:t>
      </w:r>
      <w:proofErr w:type="spellEnd"/>
      <w:r w:rsidR="00C57665">
        <w:t xml:space="preserve"> kasutamis</w:t>
      </w:r>
      <w:r w:rsidR="00760EB3">
        <w:t xml:space="preserve">e </w:t>
      </w:r>
      <w:r w:rsidR="00C57665">
        <w:t>nõuete rikkumise eest –</w:t>
      </w:r>
    </w:p>
    <w:p w:rsidR="00C57665" w:rsidP="00C57665" w:rsidRDefault="00C57665" w14:paraId="102FEA7B" w14:textId="20BB422A">
      <w:pPr>
        <w:spacing w:after="0" w:line="240" w:lineRule="auto"/>
        <w:ind w:left="10" w:right="51" w:firstLine="0"/>
      </w:pPr>
      <w:r>
        <w:t>karistatakse rahatrahviga kuni 300 trahviühikut.</w:t>
      </w:r>
    </w:p>
    <w:p w:rsidR="00F43435" w:rsidP="00C57665" w:rsidRDefault="00F43435" w14:paraId="1B8AFECF" w14:textId="77777777">
      <w:pPr>
        <w:spacing w:after="0" w:line="240" w:lineRule="auto"/>
        <w:ind w:left="10" w:right="51" w:firstLine="0"/>
      </w:pPr>
    </w:p>
    <w:p w:rsidR="00C57665" w:rsidP="00C57665" w:rsidRDefault="00C57665" w14:paraId="19433878" w14:textId="78D85DDD">
      <w:pPr>
        <w:spacing w:after="0" w:line="240" w:lineRule="auto"/>
        <w:ind w:left="10" w:right="51" w:firstLine="0"/>
      </w:pPr>
      <w:r>
        <w:t>(2) Sama teo eest, kui selle on toime pannud juriidiline isik, –</w:t>
      </w:r>
    </w:p>
    <w:p w:rsidRPr="00533AC9" w:rsidR="00C57665" w:rsidP="00C57665" w:rsidRDefault="00C57665" w14:paraId="221EF837" w14:textId="7845C439">
      <w:pPr>
        <w:spacing w:after="0" w:line="240" w:lineRule="auto"/>
        <w:ind w:left="10" w:right="51" w:firstLine="0"/>
      </w:pPr>
      <w:r>
        <w:t xml:space="preserve">karistatakse rahatrahviga kuni </w:t>
      </w:r>
      <w:r w:rsidR="00E31040">
        <w:t>5</w:t>
      </w:r>
      <w:r>
        <w:t>0 000 eurot.</w:t>
      </w:r>
      <w:r w:rsidR="00B9553C">
        <w:t>“;</w:t>
      </w:r>
    </w:p>
    <w:p w:rsidR="00533AC9" w:rsidP="00533AC9" w:rsidRDefault="00533AC9" w14:paraId="7377C244" w14:textId="77777777">
      <w:pPr>
        <w:pStyle w:val="Heading2"/>
        <w:spacing w:after="0" w:line="240" w:lineRule="auto"/>
        <w:ind w:left="-5" w:right="48"/>
        <w:rPr>
          <w:color w:val="auto"/>
          <w:szCs w:val="24"/>
        </w:rPr>
      </w:pPr>
    </w:p>
    <w:p w:rsidRPr="008939CB" w:rsidR="0063010D" w:rsidP="00533AC9" w:rsidRDefault="00A75E43" w14:paraId="1F21764A" w14:textId="4C618DF8">
      <w:pPr>
        <w:pStyle w:val="Heading2"/>
        <w:spacing w:after="0" w:line="240" w:lineRule="auto"/>
        <w:ind w:left="-5" w:right="48"/>
        <w:rPr>
          <w:b w:val="0"/>
          <w:color w:val="auto"/>
          <w:szCs w:val="24"/>
        </w:rPr>
      </w:pPr>
      <w:r>
        <w:rPr>
          <w:color w:val="auto"/>
          <w:szCs w:val="24"/>
        </w:rPr>
        <w:t>31</w:t>
      </w:r>
      <w:r w:rsidRPr="008939CB" w:rsidR="0063010D">
        <w:rPr>
          <w:color w:val="auto"/>
          <w:szCs w:val="24"/>
        </w:rPr>
        <w:t>)</w:t>
      </w:r>
      <w:r w:rsidRPr="008939CB" w:rsidR="0063010D">
        <w:rPr>
          <w:b w:val="0"/>
          <w:color w:val="auto"/>
          <w:szCs w:val="24"/>
        </w:rPr>
        <w:t xml:space="preserve"> paragrahv 74</w:t>
      </w:r>
      <w:r w:rsidRPr="008939CB" w:rsidR="0063010D">
        <w:rPr>
          <w:b w:val="0"/>
          <w:color w:val="auto"/>
          <w:szCs w:val="24"/>
          <w:vertAlign w:val="superscript"/>
        </w:rPr>
        <w:t>2</w:t>
      </w:r>
      <w:r w:rsidRPr="008939CB" w:rsidR="0063010D">
        <w:rPr>
          <w:b w:val="0"/>
          <w:color w:val="auto"/>
          <w:szCs w:val="24"/>
        </w:rPr>
        <w:t xml:space="preserve"> muudetakse ja sõnastatakse järgmiselt:</w:t>
      </w:r>
    </w:p>
    <w:p w:rsidRPr="008939CB" w:rsidR="00C14F06" w:rsidP="49CEC19B" w:rsidRDefault="0063010D" w14:paraId="712A3B56" w14:textId="1C06D737">
      <w:pPr>
        <w:pStyle w:val="Heading2"/>
        <w:spacing w:after="0" w:line="240" w:lineRule="auto"/>
        <w:ind w:left="-5" w:right="48"/>
        <w:rPr>
          <w:color w:val="auto"/>
        </w:rPr>
      </w:pPr>
      <w:r w:rsidRPr="008133CE">
        <w:rPr>
          <w:b w:val="0"/>
          <w:bCs/>
          <w:color w:val="auto"/>
          <w:rPrChange w:author="Mari Koik - JUSTDIGI" w:date="2026-01-27T18:50:00Z" w16du:dateUtc="2026-01-27T16:50:00Z" w:id="194">
            <w:rPr>
              <w:color w:val="auto"/>
            </w:rPr>
          </w:rPrChange>
        </w:rPr>
        <w:t>„</w:t>
      </w:r>
      <w:r w:rsidRPr="49CEC19B" w:rsidR="00FD44FB">
        <w:rPr>
          <w:color w:val="auto"/>
        </w:rPr>
        <w:t>§ 74</w:t>
      </w:r>
      <w:r w:rsidRPr="49CEC19B" w:rsidR="00FD44FB">
        <w:rPr>
          <w:color w:val="auto"/>
          <w:vertAlign w:val="superscript"/>
        </w:rPr>
        <w:t>2</w:t>
      </w:r>
      <w:r w:rsidRPr="49CEC19B" w:rsidR="00FD44FB">
        <w:rPr>
          <w:color w:val="auto"/>
        </w:rPr>
        <w:t xml:space="preserve">. </w:t>
      </w:r>
      <w:r w:rsidRPr="49CEC19B" w:rsidR="00C14F06">
        <w:rPr>
          <w:color w:val="auto"/>
        </w:rPr>
        <w:t>Kaaviaripakendi märgistamise nõuete rikkumine</w:t>
      </w:r>
    </w:p>
    <w:p w:rsidRPr="008939CB" w:rsidR="00C14F06" w:rsidP="00533AC9" w:rsidRDefault="00C14F06" w14:paraId="7C334089" w14:textId="63BCBB95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14F06" w14:paraId="49EE4F5A" w14:textId="38742AF1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Kaaviaripakendi märgistamise nõuete rikkumise eest – </w:t>
      </w:r>
    </w:p>
    <w:p w:rsidRPr="008939CB" w:rsidR="00C14F06" w:rsidP="00533AC9" w:rsidRDefault="00C14F06" w14:paraId="074F9698" w14:textId="5667100D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200 trahviühikut.</w:t>
      </w:r>
    </w:p>
    <w:p w:rsidR="00C14F06" w:rsidP="00533AC9" w:rsidRDefault="00C14F06" w14:paraId="1350E73D" w14:textId="5CB6A74E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14F06" w14:paraId="27AEEBA3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C14F06" w:rsidP="00533AC9" w:rsidRDefault="00C14F06" w14:paraId="70BADA1B" w14:textId="4C2A558D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147390">
        <w:rPr>
          <w:color w:val="auto"/>
          <w:szCs w:val="24"/>
        </w:rPr>
        <w:t>10</w:t>
      </w:r>
      <w:r w:rsidRPr="008939CB">
        <w:rPr>
          <w:color w:val="auto"/>
          <w:szCs w:val="24"/>
        </w:rPr>
        <w:t xml:space="preserve"> 000 eurot.</w:t>
      </w:r>
      <w:r w:rsidRPr="008939CB" w:rsidR="0063010D">
        <w:rPr>
          <w:color w:val="auto"/>
          <w:szCs w:val="24"/>
        </w:rPr>
        <w:t>“;</w:t>
      </w:r>
    </w:p>
    <w:p w:rsidRPr="008939CB" w:rsidR="00C14F06" w:rsidP="00533AC9" w:rsidRDefault="00C14F06" w14:paraId="609595B4" w14:textId="77777777">
      <w:pPr>
        <w:pStyle w:val="Heading2"/>
        <w:spacing w:after="0" w:line="240" w:lineRule="auto"/>
        <w:ind w:left="-5" w:right="48"/>
        <w:rPr>
          <w:color w:val="auto"/>
          <w:szCs w:val="24"/>
        </w:rPr>
      </w:pPr>
    </w:p>
    <w:p w:rsidRPr="008939CB" w:rsidR="007D1824" w:rsidP="00533AC9" w:rsidRDefault="00A75E43" w14:paraId="4C65927E" w14:textId="5862DB85">
      <w:pPr>
        <w:pStyle w:val="Heading2"/>
        <w:spacing w:after="0" w:line="240" w:lineRule="auto"/>
        <w:ind w:left="-5" w:right="48"/>
        <w:rPr>
          <w:b w:val="0"/>
          <w:color w:val="auto"/>
          <w:szCs w:val="24"/>
        </w:rPr>
      </w:pPr>
      <w:r>
        <w:rPr>
          <w:color w:val="auto"/>
          <w:szCs w:val="24"/>
        </w:rPr>
        <w:t>32</w:t>
      </w:r>
      <w:r w:rsidRPr="008939CB" w:rsidR="007D1824">
        <w:rPr>
          <w:color w:val="auto"/>
          <w:szCs w:val="24"/>
        </w:rPr>
        <w:t xml:space="preserve">) </w:t>
      </w:r>
      <w:r w:rsidRPr="008939CB" w:rsidR="007D1824">
        <w:rPr>
          <w:b w:val="0"/>
          <w:color w:val="auto"/>
          <w:szCs w:val="24"/>
        </w:rPr>
        <w:t>paragrahvid 74</w:t>
      </w:r>
      <w:r w:rsidRPr="008939CB" w:rsidR="007D1824">
        <w:rPr>
          <w:b w:val="0"/>
          <w:color w:val="auto"/>
          <w:szCs w:val="24"/>
          <w:vertAlign w:val="superscript"/>
        </w:rPr>
        <w:t>3</w:t>
      </w:r>
      <w:r w:rsidRPr="008939CB" w:rsidR="007D1824">
        <w:rPr>
          <w:b w:val="0"/>
          <w:color w:val="auto"/>
          <w:szCs w:val="24"/>
        </w:rPr>
        <w:t xml:space="preserve"> ja 74</w:t>
      </w:r>
      <w:r w:rsidRPr="008939CB" w:rsidR="007D1824">
        <w:rPr>
          <w:b w:val="0"/>
          <w:color w:val="auto"/>
          <w:szCs w:val="24"/>
          <w:vertAlign w:val="superscript"/>
        </w:rPr>
        <w:t>4</w:t>
      </w:r>
      <w:r w:rsidRPr="008939CB" w:rsidR="007D1824">
        <w:rPr>
          <w:b w:val="0"/>
          <w:color w:val="auto"/>
          <w:szCs w:val="24"/>
        </w:rPr>
        <w:t xml:space="preserve"> tunnistatakse kehtetuks;</w:t>
      </w:r>
    </w:p>
    <w:p w:rsidRPr="008939CB" w:rsidR="00D235DF" w:rsidP="00533AC9" w:rsidRDefault="00D235DF" w14:paraId="3AA7C11E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D235DF" w:rsidP="00533AC9" w:rsidRDefault="00A75E43" w14:paraId="50A87344" w14:textId="18DFD808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color w:val="auto"/>
          <w:szCs w:val="24"/>
        </w:rPr>
        <w:t>33</w:t>
      </w:r>
      <w:r w:rsidRPr="008939CB" w:rsidR="00D235DF">
        <w:rPr>
          <w:b/>
          <w:color w:val="auto"/>
          <w:szCs w:val="24"/>
        </w:rPr>
        <w:t xml:space="preserve">) </w:t>
      </w:r>
      <w:r w:rsidRPr="008939CB" w:rsidR="00D235DF">
        <w:rPr>
          <w:color w:val="auto"/>
          <w:szCs w:val="24"/>
        </w:rPr>
        <w:t>paragrahvi 74</w:t>
      </w:r>
      <w:r w:rsidRPr="008939CB" w:rsidR="00D235DF">
        <w:rPr>
          <w:color w:val="auto"/>
          <w:szCs w:val="24"/>
          <w:vertAlign w:val="superscript"/>
        </w:rPr>
        <w:t>5</w:t>
      </w:r>
      <w:r w:rsidRPr="008939CB" w:rsidR="00D235DF">
        <w:rPr>
          <w:color w:val="auto"/>
          <w:szCs w:val="24"/>
        </w:rPr>
        <w:t xml:space="preserve"> </w:t>
      </w:r>
      <w:commentRangeStart w:id="195"/>
      <w:r w:rsidR="00B06688">
        <w:rPr>
          <w:color w:val="auto"/>
          <w:szCs w:val="24"/>
        </w:rPr>
        <w:t>lõiked 1 ja 2</w:t>
      </w:r>
      <w:r w:rsidRPr="008939CB" w:rsidR="00B06688">
        <w:rPr>
          <w:color w:val="auto"/>
          <w:szCs w:val="24"/>
        </w:rPr>
        <w:t xml:space="preserve"> </w:t>
      </w:r>
      <w:commentRangeEnd w:id="195"/>
      <w:r w:rsidRPr="008939CB" w:rsidR="00C33935">
        <w:rPr>
          <w:rStyle w:val="CommentReference"/>
          <w:color w:val="auto"/>
          <w:sz w:val="24"/>
          <w:szCs w:val="24"/>
        </w:rPr>
        <w:commentReference w:id="195"/>
      </w:r>
      <w:r w:rsidRPr="008939CB" w:rsidR="00D235DF">
        <w:rPr>
          <w:color w:val="auto"/>
          <w:szCs w:val="24"/>
        </w:rPr>
        <w:t xml:space="preserve">muudetakse </w:t>
      </w:r>
      <w:del w:author="Mari Koik - JUSTDIGI" w:date="2026-01-27T18:36:00Z" w16du:dateUtc="2026-01-27T16:36:00Z" w:id="196">
        <w:r w:rsidDel="00BE7DD5" w:rsidR="005563BE">
          <w:rPr>
            <w:color w:val="auto"/>
            <w:szCs w:val="24"/>
          </w:rPr>
          <w:delText>ja</w:delText>
        </w:r>
        <w:r w:rsidRPr="008939CB" w:rsidDel="00BE7DD5" w:rsidR="005563BE">
          <w:rPr>
            <w:color w:val="auto"/>
            <w:szCs w:val="24"/>
          </w:rPr>
          <w:delText xml:space="preserve"> </w:delText>
        </w:r>
      </w:del>
      <w:ins w:author="Mari Koik - JUSTDIGI" w:date="2026-01-27T18:36:00Z" w16du:dateUtc="2026-01-27T16:36:00Z" w:id="197">
        <w:r w:rsidR="00BE7DD5">
          <w:rPr>
            <w:color w:val="auto"/>
            <w:szCs w:val="24"/>
          </w:rPr>
          <w:t>ning</w:t>
        </w:r>
        <w:r w:rsidRPr="008939CB" w:rsidR="00BE7DD5">
          <w:rPr>
            <w:color w:val="auto"/>
            <w:szCs w:val="24"/>
          </w:rPr>
          <w:t xml:space="preserve"> </w:t>
        </w:r>
      </w:ins>
      <w:r w:rsidRPr="008939CB" w:rsidR="00D235DF">
        <w:rPr>
          <w:color w:val="auto"/>
          <w:szCs w:val="24"/>
        </w:rPr>
        <w:t>sõnastatakse järgmiselt:</w:t>
      </w:r>
    </w:p>
    <w:p w:rsidRPr="008939CB" w:rsidR="00F305DD" w:rsidP="49CEC19B" w:rsidRDefault="00D235DF" w14:paraId="1D4D430D" w14:textId="59FCCCC4">
      <w:pPr>
        <w:spacing w:after="0" w:line="240" w:lineRule="auto"/>
        <w:ind w:left="0" w:firstLine="0"/>
        <w:rPr>
          <w:color w:val="auto"/>
        </w:rPr>
      </w:pPr>
      <w:r w:rsidRPr="49CEC19B">
        <w:rPr>
          <w:color w:val="auto"/>
        </w:rPr>
        <w:t>„(1)</w:t>
      </w:r>
      <w:r w:rsidRPr="49CEC19B" w:rsidR="008D0FB1">
        <w:rPr>
          <w:color w:val="auto"/>
        </w:rPr>
        <w:t xml:space="preserve"> </w:t>
      </w:r>
      <w:r w:rsidRPr="49CEC19B">
        <w:rPr>
          <w:color w:val="auto"/>
        </w:rPr>
        <w:t>Euroopa Parlamendi ja nõukogu määruse (EÜ) nr 1007/2009 artiklis 3 ning komisjoni rakendusmääruses (EL) 2015/1850</w:t>
      </w:r>
      <w:r w:rsidRPr="49CEC19B" w:rsidR="008D0FB1">
        <w:rPr>
          <w:color w:val="auto"/>
        </w:rPr>
        <w:t xml:space="preserve"> sätestatud hülgetoodete turule laskmise või impordi nõuete</w:t>
      </w:r>
      <w:r w:rsidRPr="49CEC19B">
        <w:rPr>
          <w:color w:val="auto"/>
        </w:rPr>
        <w:t xml:space="preserve"> rikkumise eest – </w:t>
      </w:r>
    </w:p>
    <w:p w:rsidRPr="008939CB" w:rsidR="00D235DF" w:rsidP="00533AC9" w:rsidRDefault="00D235DF" w14:paraId="648C081E" w14:textId="381201B2">
      <w:pPr>
        <w:spacing w:after="0" w:line="240" w:lineRule="auto"/>
        <w:ind w:left="0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</w:t>
      </w:r>
      <w:r w:rsidRPr="008939CB" w:rsidR="008F35AC">
        <w:rPr>
          <w:color w:val="auto"/>
          <w:szCs w:val="24"/>
        </w:rPr>
        <w:t>kut</w:t>
      </w:r>
      <w:r w:rsidRPr="008939CB">
        <w:rPr>
          <w:color w:val="auto"/>
          <w:szCs w:val="24"/>
        </w:rPr>
        <w:t>.</w:t>
      </w:r>
    </w:p>
    <w:p w:rsidRPr="008939CB" w:rsidR="00D235DF" w:rsidP="00533AC9" w:rsidRDefault="00D235DF" w14:paraId="6B20641A" w14:textId="55532F56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D235DF" w14:paraId="25D7D771" w14:textId="77777777">
      <w:pPr>
        <w:spacing w:after="0" w:line="240" w:lineRule="auto"/>
        <w:ind w:left="0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D235DF" w:rsidP="00533AC9" w:rsidRDefault="00D235DF" w14:paraId="44A5BAE4" w14:textId="09BBDB2D">
      <w:pPr>
        <w:spacing w:after="0" w:line="240" w:lineRule="auto"/>
        <w:ind w:left="0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147390">
        <w:rPr>
          <w:color w:val="auto"/>
          <w:szCs w:val="24"/>
        </w:rPr>
        <w:t>15</w:t>
      </w:r>
      <w:r w:rsidRPr="008939CB">
        <w:rPr>
          <w:color w:val="auto"/>
          <w:szCs w:val="24"/>
        </w:rPr>
        <w:t xml:space="preserve"> 000 eurot.“;</w:t>
      </w:r>
    </w:p>
    <w:p w:rsidRPr="008939CB" w:rsidR="00D235DF" w:rsidP="00533AC9" w:rsidRDefault="00D235DF" w14:paraId="4D2AE283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D235DF" w:rsidP="00533AC9" w:rsidRDefault="00A75E43" w14:paraId="0140986E" w14:textId="391E569E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color w:val="auto"/>
          <w:szCs w:val="24"/>
        </w:rPr>
        <w:t>34</w:t>
      </w:r>
      <w:r w:rsidRPr="008939CB" w:rsidR="00D235DF">
        <w:rPr>
          <w:b/>
          <w:color w:val="auto"/>
          <w:szCs w:val="24"/>
        </w:rPr>
        <w:t>)</w:t>
      </w:r>
      <w:r w:rsidRPr="008939CB" w:rsidR="00D235DF">
        <w:rPr>
          <w:color w:val="auto"/>
          <w:szCs w:val="24"/>
        </w:rPr>
        <w:t xml:space="preserve"> paragrahvi 74</w:t>
      </w:r>
      <w:r w:rsidRPr="008939CB" w:rsidR="00D235DF">
        <w:rPr>
          <w:color w:val="auto"/>
          <w:szCs w:val="24"/>
          <w:vertAlign w:val="superscript"/>
        </w:rPr>
        <w:t xml:space="preserve">6 </w:t>
      </w:r>
      <w:r w:rsidRPr="008939CB" w:rsidR="00D235DF">
        <w:rPr>
          <w:color w:val="auto"/>
          <w:szCs w:val="24"/>
        </w:rPr>
        <w:t>lõikes 2 asendatakse arv „32 000“ arvuga „</w:t>
      </w:r>
      <w:r w:rsidR="00147390">
        <w:rPr>
          <w:color w:val="auto"/>
          <w:szCs w:val="24"/>
        </w:rPr>
        <w:t>100</w:t>
      </w:r>
      <w:r w:rsidRPr="008939CB" w:rsidR="00D235DF">
        <w:rPr>
          <w:color w:val="auto"/>
          <w:szCs w:val="24"/>
        </w:rPr>
        <w:t> 000“</w:t>
      </w:r>
      <w:r w:rsidRPr="008939CB" w:rsidR="00B816F8">
        <w:rPr>
          <w:color w:val="auto"/>
          <w:szCs w:val="24"/>
        </w:rPr>
        <w:t>;</w:t>
      </w:r>
    </w:p>
    <w:p w:rsidRPr="008939CB" w:rsidR="007D1824" w:rsidP="00533AC9" w:rsidRDefault="007D1824" w14:paraId="45C4FDEA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7D1824" w:rsidP="00533AC9" w:rsidRDefault="00A75E43" w14:paraId="11BF3DC4" w14:textId="6AAE4185">
      <w:pPr>
        <w:pStyle w:val="Heading2"/>
        <w:spacing w:after="0" w:line="240" w:lineRule="auto"/>
        <w:ind w:left="-5" w:right="48"/>
        <w:rPr>
          <w:b w:val="0"/>
          <w:color w:val="auto"/>
          <w:szCs w:val="24"/>
        </w:rPr>
      </w:pPr>
      <w:r>
        <w:rPr>
          <w:color w:val="auto"/>
          <w:szCs w:val="24"/>
        </w:rPr>
        <w:t>35</w:t>
      </w:r>
      <w:r w:rsidRPr="008939CB" w:rsidR="007D1824">
        <w:rPr>
          <w:color w:val="auto"/>
          <w:szCs w:val="24"/>
        </w:rPr>
        <w:t>)</w:t>
      </w:r>
      <w:r w:rsidRPr="008939CB" w:rsidR="007D1824">
        <w:rPr>
          <w:b w:val="0"/>
          <w:color w:val="auto"/>
          <w:szCs w:val="24"/>
        </w:rPr>
        <w:t xml:space="preserve"> seadust täiendatakse §-dega </w:t>
      </w:r>
      <w:r w:rsidRPr="008939CB" w:rsidR="00964364">
        <w:rPr>
          <w:b w:val="0"/>
          <w:color w:val="auto"/>
          <w:szCs w:val="24"/>
        </w:rPr>
        <w:t>74</w:t>
      </w:r>
      <w:r w:rsidRPr="008939CB" w:rsidR="00964364">
        <w:rPr>
          <w:b w:val="0"/>
          <w:color w:val="auto"/>
          <w:szCs w:val="24"/>
          <w:vertAlign w:val="superscript"/>
        </w:rPr>
        <w:t>7</w:t>
      </w:r>
      <w:r w:rsidRPr="008939CB" w:rsidR="00964364">
        <w:rPr>
          <w:b w:val="0"/>
          <w:color w:val="auto"/>
          <w:szCs w:val="24"/>
        </w:rPr>
        <w:t>‒74</w:t>
      </w:r>
      <w:r w:rsidRPr="008939CB" w:rsidR="008F35AC">
        <w:rPr>
          <w:b w:val="0"/>
          <w:color w:val="auto"/>
          <w:szCs w:val="24"/>
          <w:vertAlign w:val="superscript"/>
        </w:rPr>
        <w:t>2</w:t>
      </w:r>
      <w:r w:rsidR="000730AF">
        <w:rPr>
          <w:b w:val="0"/>
          <w:color w:val="auto"/>
          <w:szCs w:val="24"/>
          <w:vertAlign w:val="superscript"/>
        </w:rPr>
        <w:t>6</w:t>
      </w:r>
      <w:r w:rsidRPr="008939CB" w:rsidR="00964364">
        <w:rPr>
          <w:b w:val="0"/>
          <w:color w:val="auto"/>
          <w:szCs w:val="24"/>
        </w:rPr>
        <w:t xml:space="preserve"> järgmises sõnastuses:</w:t>
      </w:r>
    </w:p>
    <w:p w:rsidRPr="0026295E" w:rsidR="00EC6462" w:rsidP="00533AC9" w:rsidRDefault="008F35AC" w14:paraId="203E420D" w14:textId="734BE6C8">
      <w:pPr>
        <w:spacing w:after="0" w:line="240" w:lineRule="auto"/>
        <w:ind w:left="0" w:firstLine="0"/>
        <w:rPr>
          <w:b/>
          <w:color w:val="auto"/>
          <w:szCs w:val="24"/>
        </w:rPr>
      </w:pPr>
      <w:r w:rsidRPr="00AA0651">
        <w:rPr>
          <w:bCs/>
          <w:color w:val="auto"/>
          <w:szCs w:val="24"/>
          <w:rPrChange w:author="Mari Koik - JUSTDIGI" w:date="2026-01-27T18:50:00Z" w16du:dateUtc="2026-01-27T16:50:00Z" w:id="198">
            <w:rPr>
              <w:b/>
              <w:color w:val="auto"/>
              <w:szCs w:val="24"/>
            </w:rPr>
          </w:rPrChange>
        </w:rPr>
        <w:t>„</w:t>
      </w:r>
      <w:r w:rsidRPr="008939CB" w:rsidR="00EC6462">
        <w:rPr>
          <w:b/>
          <w:color w:val="auto"/>
          <w:szCs w:val="24"/>
        </w:rPr>
        <w:t>§ 74</w:t>
      </w:r>
      <w:r w:rsidRPr="008939CB">
        <w:rPr>
          <w:b/>
          <w:color w:val="auto"/>
          <w:szCs w:val="24"/>
          <w:vertAlign w:val="superscript"/>
        </w:rPr>
        <w:t>7</w:t>
      </w:r>
      <w:r w:rsidRPr="008939CB" w:rsidR="00EC6462">
        <w:rPr>
          <w:b/>
          <w:color w:val="auto"/>
          <w:szCs w:val="24"/>
        </w:rPr>
        <w:t xml:space="preserve">. Ranna ja kalda piiranguvööndis </w:t>
      </w:r>
      <w:r w:rsidRPr="00D1266C" w:rsidR="00EC6462">
        <w:rPr>
          <w:b/>
          <w:color w:val="auto"/>
          <w:szCs w:val="24"/>
        </w:rPr>
        <w:t xml:space="preserve">metsa </w:t>
      </w:r>
      <w:r w:rsidRPr="0026295E" w:rsidR="00EC6462">
        <w:rPr>
          <w:b/>
          <w:color w:val="auto"/>
          <w:szCs w:val="24"/>
        </w:rPr>
        <w:t>kasutamise ja kaitse nõuete rikkumine</w:t>
      </w:r>
    </w:p>
    <w:p w:rsidRPr="00CD37E0" w:rsidR="00EC6462" w:rsidP="00533AC9" w:rsidRDefault="00EC6462" w14:paraId="0F78BE9F" w14:textId="41E1801D">
      <w:pPr>
        <w:spacing w:after="0" w:line="240" w:lineRule="auto"/>
        <w:ind w:left="0" w:firstLine="0"/>
        <w:rPr>
          <w:b/>
          <w:color w:val="auto"/>
          <w:szCs w:val="24"/>
        </w:rPr>
      </w:pPr>
    </w:p>
    <w:p w:rsidRPr="00CD37E0" w:rsidR="00F305DD" w:rsidP="00533AC9" w:rsidRDefault="00EC6462" w14:paraId="5742D1C3" w14:textId="02ABE52A">
      <w:pPr>
        <w:spacing w:after="0" w:line="240" w:lineRule="auto"/>
        <w:ind w:left="0" w:firstLine="0"/>
        <w:rPr>
          <w:color w:val="auto"/>
          <w:szCs w:val="24"/>
        </w:rPr>
      </w:pPr>
      <w:r w:rsidRPr="00CD37E0">
        <w:rPr>
          <w:color w:val="auto"/>
          <w:szCs w:val="24"/>
        </w:rPr>
        <w:t xml:space="preserve">(1) Ranna või kalda piiranguvööndis metsa kasutamise </w:t>
      </w:r>
      <w:r w:rsidRPr="00CD37E0" w:rsidR="0026295E">
        <w:rPr>
          <w:color w:val="auto"/>
          <w:szCs w:val="24"/>
        </w:rPr>
        <w:t>või</w:t>
      </w:r>
      <w:r w:rsidRPr="00CD37E0">
        <w:rPr>
          <w:color w:val="auto"/>
          <w:szCs w:val="24"/>
        </w:rPr>
        <w:t xml:space="preserve"> kaitse nõuete rikkumise eest – </w:t>
      </w:r>
    </w:p>
    <w:p w:rsidRPr="008939CB" w:rsidR="00EC6462" w:rsidP="00533AC9" w:rsidRDefault="00EC6462" w14:paraId="7288EB86" w14:textId="3976047A">
      <w:pPr>
        <w:spacing w:after="0" w:line="240" w:lineRule="auto"/>
        <w:ind w:left="0" w:firstLine="0"/>
        <w:rPr>
          <w:color w:val="auto"/>
          <w:szCs w:val="24"/>
        </w:rPr>
      </w:pPr>
      <w:r w:rsidRPr="00CD37E0">
        <w:rPr>
          <w:color w:val="auto"/>
          <w:szCs w:val="24"/>
        </w:rPr>
        <w:t>karistatakse rahatrahviga kuni 300 trahviühikut.</w:t>
      </w:r>
    </w:p>
    <w:p w:rsidRPr="008939CB" w:rsidR="00EC6462" w:rsidP="00533AC9" w:rsidRDefault="00EC6462" w14:paraId="09C066EC" w14:textId="35DD8152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F305DD" w14:paraId="53E641BF" w14:textId="0DB735F4">
      <w:pPr>
        <w:spacing w:after="0" w:line="240" w:lineRule="auto"/>
        <w:ind w:left="0" w:firstLine="0"/>
        <w:rPr>
          <w:color w:val="auto"/>
          <w:szCs w:val="24"/>
        </w:rPr>
      </w:pPr>
      <w:r w:rsidRPr="008939CB">
        <w:rPr>
          <w:color w:val="auto"/>
          <w:szCs w:val="24"/>
        </w:rPr>
        <w:t>(2</w:t>
      </w:r>
      <w:r w:rsidRPr="008939CB" w:rsidR="00EC6462">
        <w:rPr>
          <w:color w:val="auto"/>
          <w:szCs w:val="24"/>
        </w:rPr>
        <w:t xml:space="preserve">) Sama teo eest, kui selle on toime pannud juriidiline isik, – </w:t>
      </w:r>
    </w:p>
    <w:p w:rsidRPr="008939CB" w:rsidR="00EC6462" w:rsidP="00533AC9" w:rsidRDefault="00EC6462" w14:paraId="648F899E" w14:textId="6209E6A1">
      <w:pPr>
        <w:spacing w:after="0" w:line="240" w:lineRule="auto"/>
        <w:ind w:left="0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E31040">
        <w:rPr>
          <w:color w:val="auto"/>
          <w:szCs w:val="24"/>
        </w:rPr>
        <w:t>150</w:t>
      </w:r>
      <w:r w:rsidRPr="008939CB">
        <w:rPr>
          <w:color w:val="auto"/>
          <w:szCs w:val="24"/>
        </w:rPr>
        <w:t xml:space="preserve"> 000 eurot.</w:t>
      </w:r>
    </w:p>
    <w:p w:rsidRPr="008939CB" w:rsidR="0069497A" w:rsidP="00533AC9" w:rsidRDefault="0069497A" w14:paraId="166170BA" w14:textId="77777777">
      <w:pPr>
        <w:pStyle w:val="Heading2"/>
        <w:spacing w:after="0" w:line="240" w:lineRule="auto"/>
        <w:ind w:left="-5" w:right="48"/>
        <w:rPr>
          <w:color w:val="auto"/>
          <w:szCs w:val="24"/>
        </w:rPr>
      </w:pPr>
    </w:p>
    <w:p w:rsidRPr="008939CB" w:rsidR="0069497A" w:rsidP="00533AC9" w:rsidRDefault="0069497A" w14:paraId="5EB9C5A4" w14:textId="6C94AD30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="000730AF">
        <w:rPr>
          <w:color w:val="auto"/>
          <w:szCs w:val="24"/>
          <w:vertAlign w:val="superscript"/>
        </w:rPr>
        <w:t>8</w:t>
      </w:r>
      <w:r w:rsidRPr="008939CB">
        <w:rPr>
          <w:color w:val="auto"/>
          <w:szCs w:val="24"/>
        </w:rPr>
        <w:t>.</w:t>
      </w:r>
      <w:r w:rsidRPr="008939CB" w:rsidR="00864A3A"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>Ranna ja kalda piiranguvööndis maavara kaevandamise keelu rikkumine</w:t>
      </w:r>
    </w:p>
    <w:p w:rsidRPr="008939CB" w:rsidR="0069497A" w:rsidP="00533AC9" w:rsidRDefault="0069497A" w14:paraId="17E01D97" w14:textId="1E043432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389EF5FD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Ranna või kalda piiranguvööndis maavara kaevandamise </w:t>
      </w:r>
      <w:r w:rsidRPr="00363D9B">
        <w:rPr>
          <w:color w:val="auto"/>
          <w:szCs w:val="24"/>
        </w:rPr>
        <w:t>keelu rikkumise</w:t>
      </w:r>
      <w:r w:rsidRPr="008939CB">
        <w:rPr>
          <w:color w:val="auto"/>
          <w:szCs w:val="24"/>
        </w:rPr>
        <w:t xml:space="preserve"> eest – </w:t>
      </w:r>
    </w:p>
    <w:p w:rsidRPr="008939CB" w:rsidR="0069497A" w:rsidP="00533AC9" w:rsidRDefault="0069497A" w14:paraId="0BDBEABF" w14:textId="454FB35E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69497A" w:rsidP="00533AC9" w:rsidRDefault="0069497A" w14:paraId="0EC96068" w14:textId="6B1E2778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041B00BE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69497A" w:rsidP="00533AC9" w:rsidRDefault="0069497A" w14:paraId="544552E3" w14:textId="05B0B701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E31040">
        <w:rPr>
          <w:color w:val="auto"/>
          <w:szCs w:val="24"/>
        </w:rPr>
        <w:t>50</w:t>
      </w:r>
      <w:r w:rsidRPr="008939CB">
        <w:rPr>
          <w:color w:val="auto"/>
          <w:szCs w:val="24"/>
        </w:rPr>
        <w:t xml:space="preserve"> 000 eurot.</w:t>
      </w:r>
    </w:p>
    <w:p w:rsidR="0069497A" w:rsidP="00533AC9" w:rsidRDefault="0069497A" w14:paraId="3477CB25" w14:textId="31993F16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69497A" w:rsidP="00533AC9" w:rsidRDefault="0069497A" w14:paraId="4E2BE917" w14:textId="1EC4F7E9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="000730AF">
        <w:rPr>
          <w:color w:val="auto"/>
          <w:szCs w:val="24"/>
          <w:vertAlign w:val="superscript"/>
        </w:rPr>
        <w:t>9</w:t>
      </w:r>
      <w:r w:rsidRPr="008939CB">
        <w:rPr>
          <w:color w:val="auto"/>
          <w:szCs w:val="24"/>
        </w:rPr>
        <w:t>.</w:t>
      </w:r>
      <w:r w:rsidRPr="008939CB">
        <w:rPr>
          <w:b w:val="0"/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 xml:space="preserve">Ranna ja kalda piiranguvööndis </w:t>
      </w:r>
      <w:r w:rsidR="00E8640E">
        <w:rPr>
          <w:color w:val="auto"/>
          <w:szCs w:val="24"/>
        </w:rPr>
        <w:t>mootor- ja maastiku</w:t>
      </w:r>
      <w:r w:rsidRPr="008939CB">
        <w:rPr>
          <w:color w:val="auto"/>
          <w:szCs w:val="24"/>
        </w:rPr>
        <w:t xml:space="preserve">sõidukiga </w:t>
      </w:r>
      <w:r w:rsidRPr="008939CB" w:rsidR="008035DD">
        <w:rPr>
          <w:color w:val="auto"/>
          <w:szCs w:val="24"/>
        </w:rPr>
        <w:t xml:space="preserve">sõitmise </w:t>
      </w:r>
      <w:r w:rsidRPr="008939CB">
        <w:rPr>
          <w:color w:val="auto"/>
          <w:szCs w:val="24"/>
        </w:rPr>
        <w:t>nõuete rikkumine</w:t>
      </w:r>
    </w:p>
    <w:p w:rsidRPr="008939CB" w:rsidR="0069497A" w:rsidP="00533AC9" w:rsidRDefault="0069497A" w14:paraId="0599E62F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3B4C1924" w14:textId="2A6D2F51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Ranna või kalda piiranguvööndis </w:t>
      </w:r>
      <w:r w:rsidR="00E8640E">
        <w:rPr>
          <w:color w:val="auto"/>
          <w:szCs w:val="24"/>
        </w:rPr>
        <w:t>mootor- või maastiku</w:t>
      </w:r>
      <w:r w:rsidRPr="008939CB">
        <w:rPr>
          <w:color w:val="auto"/>
          <w:szCs w:val="24"/>
        </w:rPr>
        <w:t xml:space="preserve">sõidukiga </w:t>
      </w:r>
      <w:r w:rsidRPr="008939CB" w:rsidR="008035DD">
        <w:rPr>
          <w:color w:val="auto"/>
          <w:szCs w:val="24"/>
        </w:rPr>
        <w:t xml:space="preserve">sõitmise </w:t>
      </w:r>
      <w:r w:rsidRPr="000730AF">
        <w:rPr>
          <w:color w:val="auto"/>
          <w:szCs w:val="24"/>
        </w:rPr>
        <w:t>nõuete ri</w:t>
      </w:r>
      <w:r w:rsidRPr="008939CB">
        <w:rPr>
          <w:color w:val="auto"/>
          <w:szCs w:val="24"/>
        </w:rPr>
        <w:t xml:space="preserve">kkumise eest – </w:t>
      </w:r>
    </w:p>
    <w:p w:rsidRPr="008939CB" w:rsidR="00280524" w:rsidP="00533AC9" w:rsidRDefault="0069497A" w14:paraId="1FDC46F2" w14:textId="716D55DD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150 trahviühikut.</w:t>
      </w:r>
    </w:p>
    <w:p w:rsidRPr="008939CB" w:rsidR="0069497A" w:rsidP="00533AC9" w:rsidRDefault="0069497A" w14:paraId="7EA40933" w14:textId="01D35824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F305DD" w:rsidP="00533AC9" w:rsidRDefault="0069497A" w14:paraId="49920A3B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="00B816F8" w:rsidP="00533AC9" w:rsidRDefault="0069497A" w14:paraId="17792E80" w14:textId="5A1E42F3">
      <w:pPr>
        <w:spacing w:after="0" w:line="240" w:lineRule="auto"/>
        <w:ind w:left="10" w:right="51" w:firstLine="0"/>
        <w:rPr>
          <w:b/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E31040">
        <w:rPr>
          <w:color w:val="auto"/>
          <w:szCs w:val="24"/>
        </w:rPr>
        <w:t>50</w:t>
      </w:r>
      <w:r w:rsidRPr="008939CB">
        <w:rPr>
          <w:color w:val="auto"/>
          <w:szCs w:val="24"/>
        </w:rPr>
        <w:t xml:space="preserve"> 000 eurot.</w:t>
      </w:r>
    </w:p>
    <w:p w:rsidRPr="008939CB" w:rsidR="00885613" w:rsidP="00533AC9" w:rsidRDefault="00885613" w14:paraId="5F59BCA4" w14:textId="77777777">
      <w:pPr>
        <w:spacing w:after="0" w:line="240" w:lineRule="auto"/>
        <w:ind w:left="10" w:right="51" w:firstLine="0"/>
        <w:rPr>
          <w:b/>
          <w:color w:val="auto"/>
          <w:szCs w:val="24"/>
        </w:rPr>
      </w:pPr>
    </w:p>
    <w:p w:rsidRPr="008939CB" w:rsidR="0069497A" w:rsidP="00533AC9" w:rsidRDefault="0069497A" w14:paraId="44109704" w14:textId="6B0072D8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="000730AF">
        <w:rPr>
          <w:color w:val="auto"/>
          <w:szCs w:val="24"/>
          <w:vertAlign w:val="superscript"/>
        </w:rPr>
        <w:t>10</w:t>
      </w:r>
      <w:r w:rsidRPr="008939CB">
        <w:rPr>
          <w:color w:val="auto"/>
          <w:szCs w:val="24"/>
        </w:rPr>
        <w:t>.</w:t>
      </w:r>
      <w:r w:rsidRPr="008939CB">
        <w:rPr>
          <w:b w:val="0"/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>Ranna ja kalda ehituskeeluvööndis ehitamise nõuete rikkumine</w:t>
      </w:r>
    </w:p>
    <w:p w:rsidRPr="008939CB" w:rsidR="0069497A" w:rsidP="00533AC9" w:rsidRDefault="0069497A" w14:paraId="4B7E5868" w14:textId="5496DB1E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32E071E8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Ranna või kalda ehituskeeluvööndis ebaseadusliku ehitamise eest – </w:t>
      </w:r>
    </w:p>
    <w:p w:rsidRPr="008939CB" w:rsidR="0069497A" w:rsidP="00533AC9" w:rsidRDefault="0069497A" w14:paraId="63E43C00" w14:textId="677EAE58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69497A" w:rsidP="00533AC9" w:rsidRDefault="0069497A" w14:paraId="45DEA670" w14:textId="34677B28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20144A93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69497A" w:rsidP="00533AC9" w:rsidRDefault="0069497A" w14:paraId="72B0CCCE" w14:textId="362E3F3D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E31040">
        <w:rPr>
          <w:color w:val="auto"/>
          <w:szCs w:val="24"/>
        </w:rPr>
        <w:t>200</w:t>
      </w:r>
      <w:r w:rsidRPr="008939CB">
        <w:rPr>
          <w:color w:val="auto"/>
          <w:szCs w:val="24"/>
        </w:rPr>
        <w:t xml:space="preserve"> 000 eurot.</w:t>
      </w:r>
    </w:p>
    <w:p w:rsidRPr="008939CB" w:rsidR="0069497A" w:rsidP="00533AC9" w:rsidRDefault="0069497A" w14:paraId="3B675525" w14:textId="2A074C13">
      <w:pPr>
        <w:spacing w:after="0" w:line="240" w:lineRule="auto"/>
        <w:ind w:left="0" w:firstLine="0"/>
        <w:rPr>
          <w:b/>
          <w:color w:val="auto"/>
          <w:szCs w:val="24"/>
        </w:rPr>
      </w:pPr>
    </w:p>
    <w:p w:rsidRPr="008939CB" w:rsidR="0069497A" w:rsidP="00533AC9" w:rsidRDefault="0069497A" w14:paraId="138AA0FD" w14:textId="0B42A802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7B567D">
        <w:rPr>
          <w:color w:val="auto"/>
          <w:szCs w:val="24"/>
          <w:vertAlign w:val="superscript"/>
        </w:rPr>
        <w:t>1</w:t>
      </w:r>
      <w:r w:rsidR="000730AF">
        <w:rPr>
          <w:color w:val="auto"/>
          <w:szCs w:val="24"/>
          <w:vertAlign w:val="superscript"/>
        </w:rPr>
        <w:t>1</w:t>
      </w:r>
      <w:r w:rsidRPr="008939CB">
        <w:rPr>
          <w:color w:val="auto"/>
          <w:szCs w:val="24"/>
        </w:rPr>
        <w:t>. Kaitsealuse loomaliigi isendi tahtliku surmamise keelu rikkumine</w:t>
      </w:r>
    </w:p>
    <w:p w:rsidRPr="008939CB" w:rsidR="0069497A" w:rsidP="00533AC9" w:rsidRDefault="0069497A" w14:paraId="484EC8ED" w14:textId="0E6549ED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0139FB6B" w14:textId="55FB48FB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Kaitsealuse loomaliigi isendi tahtliku surmamise eest – </w:t>
      </w:r>
    </w:p>
    <w:p w:rsidRPr="008939CB" w:rsidR="0069497A" w:rsidP="00533AC9" w:rsidRDefault="0069497A" w14:paraId="4FB209C4" w14:textId="286EFA8F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69497A" w:rsidP="00533AC9" w:rsidRDefault="0069497A" w14:paraId="7C2D85C2" w14:textId="31081BE3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507DB7AA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69497A" w:rsidP="00533AC9" w:rsidRDefault="0069497A" w14:paraId="0B243D54" w14:textId="6FF7B1F4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100</w:t>
      </w:r>
      <w:r w:rsidRPr="008939CB">
        <w:rPr>
          <w:color w:val="auto"/>
          <w:szCs w:val="24"/>
        </w:rPr>
        <w:t xml:space="preserve"> 000 eurot.</w:t>
      </w:r>
    </w:p>
    <w:p w:rsidRPr="008939CB" w:rsidR="0069497A" w:rsidP="00533AC9" w:rsidRDefault="0069497A" w14:paraId="66A83614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69497A" w:rsidP="00533AC9" w:rsidRDefault="0069497A" w14:paraId="317E911B" w14:textId="1733F89F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7B567D">
        <w:rPr>
          <w:color w:val="auto"/>
          <w:szCs w:val="24"/>
          <w:vertAlign w:val="superscript"/>
        </w:rPr>
        <w:t>1</w:t>
      </w:r>
      <w:r w:rsidR="000730AF">
        <w:rPr>
          <w:color w:val="auto"/>
          <w:szCs w:val="24"/>
          <w:vertAlign w:val="superscript"/>
        </w:rPr>
        <w:t>2</w:t>
      </w:r>
      <w:r w:rsidRPr="008939CB">
        <w:rPr>
          <w:color w:val="auto"/>
          <w:szCs w:val="24"/>
        </w:rPr>
        <w:t>. Kaitsealuse loomaliigi isendi püüdmise ja tahtliku häirimise keelu rikkumine</w:t>
      </w:r>
    </w:p>
    <w:p w:rsidRPr="008939CB" w:rsidR="0069497A" w:rsidP="00533AC9" w:rsidRDefault="0069497A" w14:paraId="5F91883B" w14:textId="0BAAF133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35BE4368" w14:textId="6CE36A60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Kaitsealuse loomaliigi isendi püüdmise või tahtliku häirimise keelu rikkumise eest – </w:t>
      </w:r>
    </w:p>
    <w:p w:rsidRPr="008939CB" w:rsidR="0069497A" w:rsidP="00533AC9" w:rsidRDefault="0069497A" w14:paraId="6D242DF3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150 trahviühikut.</w:t>
      </w:r>
    </w:p>
    <w:p w:rsidRPr="008939CB" w:rsidR="0069497A" w:rsidP="00533AC9" w:rsidRDefault="0069497A" w14:paraId="2003C069" w14:textId="22A2492B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69497A" w14:paraId="558D4691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69497A" w:rsidP="00533AC9" w:rsidRDefault="0069497A" w14:paraId="569EA1AC" w14:textId="0EDA61DD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50</w:t>
      </w:r>
      <w:r w:rsidRPr="008939CB">
        <w:rPr>
          <w:color w:val="auto"/>
          <w:szCs w:val="24"/>
        </w:rPr>
        <w:t xml:space="preserve"> 000 eurot.</w:t>
      </w:r>
    </w:p>
    <w:p w:rsidRPr="008939CB" w:rsidR="0069497A" w:rsidP="00533AC9" w:rsidRDefault="0069497A" w14:paraId="013F03F1" w14:textId="77777777">
      <w:pPr>
        <w:spacing w:after="0" w:line="240" w:lineRule="auto"/>
        <w:ind w:left="0" w:firstLine="0"/>
        <w:rPr>
          <w:b/>
          <w:color w:val="auto"/>
          <w:szCs w:val="24"/>
        </w:rPr>
      </w:pPr>
    </w:p>
    <w:p w:rsidRPr="008939CB" w:rsidR="00016B6A" w:rsidP="00533AC9" w:rsidRDefault="00A06760" w14:paraId="2580BE1B" w14:textId="3FD59F76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7B567D">
        <w:rPr>
          <w:color w:val="auto"/>
          <w:szCs w:val="24"/>
          <w:vertAlign w:val="superscript"/>
        </w:rPr>
        <w:t>1</w:t>
      </w:r>
      <w:r w:rsidR="000730AF">
        <w:rPr>
          <w:color w:val="auto"/>
          <w:szCs w:val="24"/>
          <w:vertAlign w:val="superscript"/>
        </w:rPr>
        <w:t>3</w:t>
      </w:r>
      <w:r w:rsidRPr="008939CB">
        <w:rPr>
          <w:color w:val="auto"/>
          <w:szCs w:val="24"/>
        </w:rPr>
        <w:t xml:space="preserve">. </w:t>
      </w:r>
      <w:r w:rsidRPr="008939CB" w:rsidR="00FD44FB">
        <w:rPr>
          <w:color w:val="auto"/>
          <w:szCs w:val="24"/>
        </w:rPr>
        <w:t xml:space="preserve">I kaitsekategooria taimede </w:t>
      </w:r>
      <w:r w:rsidRPr="008939CB" w:rsidR="003E597A">
        <w:rPr>
          <w:color w:val="auto"/>
          <w:szCs w:val="24"/>
        </w:rPr>
        <w:t xml:space="preserve">ja </w:t>
      </w:r>
      <w:r w:rsidRPr="008939CB" w:rsidR="00FD44FB">
        <w:rPr>
          <w:color w:val="auto"/>
          <w:szCs w:val="24"/>
        </w:rPr>
        <w:t>seente kaitse</w:t>
      </w:r>
      <w:r w:rsidR="00C10D28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>nõuete rikkumine</w:t>
      </w:r>
    </w:p>
    <w:p w:rsidRPr="008939CB" w:rsidR="00016B6A" w:rsidP="00533AC9" w:rsidRDefault="00016B6A" w14:paraId="5709D0E6" w14:textId="2194D426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1543BE7C" w14:textId="065800F4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I kaitsekategooria taimede või seente kahjustamise, sealhulgas korjamise </w:t>
      </w:r>
      <w:r w:rsidR="0002561F">
        <w:rPr>
          <w:color w:val="auto"/>
          <w:szCs w:val="24"/>
        </w:rPr>
        <w:t>või</w:t>
      </w:r>
      <w:r w:rsidRPr="008939CB" w:rsidR="00FD44FB">
        <w:rPr>
          <w:color w:val="auto"/>
          <w:szCs w:val="24"/>
        </w:rPr>
        <w:t xml:space="preserve"> hävitamise </w:t>
      </w:r>
      <w:r w:rsidRPr="00FE7357" w:rsidR="00FD44FB">
        <w:rPr>
          <w:color w:val="auto"/>
          <w:szCs w:val="24"/>
        </w:rPr>
        <w:t>keelu rikkumise</w:t>
      </w:r>
      <w:r w:rsidRPr="008939CB" w:rsidR="00FD44FB">
        <w:rPr>
          <w:color w:val="auto"/>
          <w:szCs w:val="24"/>
        </w:rPr>
        <w:t xml:space="preserve"> eest – </w:t>
      </w:r>
    </w:p>
    <w:p w:rsidRPr="008939CB" w:rsidR="00016B6A" w:rsidP="00533AC9" w:rsidRDefault="00FD44FB" w14:paraId="2E9FDF26" w14:textId="62EF623A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150 trahviühikut.</w:t>
      </w:r>
    </w:p>
    <w:p w:rsidRPr="008939CB" w:rsidR="00016B6A" w:rsidP="00533AC9" w:rsidRDefault="00016B6A" w14:paraId="4640753E" w14:textId="17257531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4619F532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31DEAD75" w14:textId="6CE065AA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</w:t>
      </w:r>
      <w:r w:rsidRPr="008939CB" w:rsidR="00AD540B">
        <w:rPr>
          <w:color w:val="auto"/>
          <w:szCs w:val="24"/>
        </w:rPr>
        <w:t>5</w:t>
      </w:r>
      <w:r w:rsidRPr="008939CB">
        <w:rPr>
          <w:color w:val="auto"/>
          <w:szCs w:val="24"/>
        </w:rPr>
        <w:t>0 000 eurot.</w:t>
      </w:r>
    </w:p>
    <w:p w:rsidRPr="008939CB" w:rsidR="00016B6A" w:rsidP="00533AC9" w:rsidRDefault="00016B6A" w14:paraId="46B1247D" w14:textId="0BA2BC42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14D1B817" w14:textId="01535873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A06760">
        <w:rPr>
          <w:color w:val="auto"/>
          <w:szCs w:val="24"/>
          <w:vertAlign w:val="superscript"/>
        </w:rPr>
        <w:t>1</w:t>
      </w:r>
      <w:r w:rsidR="000730AF">
        <w:rPr>
          <w:color w:val="auto"/>
          <w:szCs w:val="24"/>
          <w:vertAlign w:val="superscript"/>
        </w:rPr>
        <w:t>4</w:t>
      </w:r>
      <w:r w:rsidRPr="008939CB">
        <w:rPr>
          <w:color w:val="auto"/>
          <w:szCs w:val="24"/>
        </w:rPr>
        <w:t xml:space="preserve">. II kaitsekategooria taimede </w:t>
      </w:r>
      <w:r w:rsidRPr="008939CB" w:rsidR="003E597A">
        <w:rPr>
          <w:color w:val="auto"/>
          <w:szCs w:val="24"/>
        </w:rPr>
        <w:t xml:space="preserve">ja </w:t>
      </w:r>
      <w:r w:rsidRPr="008939CB">
        <w:rPr>
          <w:color w:val="auto"/>
          <w:szCs w:val="24"/>
        </w:rPr>
        <w:t>seente kaitse</w:t>
      </w:r>
      <w:r w:rsidR="00C10D28"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>nõuete rikkumine</w:t>
      </w:r>
    </w:p>
    <w:p w:rsidRPr="008939CB" w:rsidR="00016B6A" w:rsidP="00533AC9" w:rsidRDefault="00016B6A" w14:paraId="4C8FF451" w14:textId="5A70D23D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77A9172D" w14:textId="3C8C2293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II kaitsekategooria taimede või seente kahjustamise, sealhulgas korjamise </w:t>
      </w:r>
      <w:r w:rsidR="0002561F">
        <w:rPr>
          <w:color w:val="auto"/>
          <w:szCs w:val="24"/>
        </w:rPr>
        <w:t>või</w:t>
      </w:r>
      <w:r w:rsidRPr="008939CB" w:rsidR="00FD44FB">
        <w:rPr>
          <w:color w:val="auto"/>
          <w:szCs w:val="24"/>
        </w:rPr>
        <w:t xml:space="preserve"> hävitamise </w:t>
      </w:r>
      <w:r w:rsidRPr="00FE7357" w:rsidR="00FD44FB">
        <w:rPr>
          <w:color w:val="auto"/>
          <w:szCs w:val="24"/>
        </w:rPr>
        <w:t>keelu rikkumise</w:t>
      </w:r>
      <w:r w:rsidRPr="008939CB" w:rsidR="00FD44FB">
        <w:rPr>
          <w:color w:val="auto"/>
          <w:szCs w:val="24"/>
        </w:rPr>
        <w:t xml:space="preserve"> eest – </w:t>
      </w:r>
    </w:p>
    <w:p w:rsidRPr="008939CB" w:rsidR="00016B6A" w:rsidP="00533AC9" w:rsidRDefault="00FD44FB" w14:paraId="499C967A" w14:textId="2CEB1342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100 trahviühikut.</w:t>
      </w:r>
    </w:p>
    <w:p w:rsidRPr="008939CB" w:rsidR="00016B6A" w:rsidP="00533AC9" w:rsidRDefault="00016B6A" w14:paraId="17459200" w14:textId="34AFD364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6C80D16C" w14:textId="77777777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A46B12" w:rsidP="00533AC9" w:rsidRDefault="00FD44FB" w14:paraId="306D51B4" w14:textId="24EF1013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Pr="008939CB" w:rsidR="00AD540B">
        <w:rPr>
          <w:color w:val="auto"/>
          <w:szCs w:val="24"/>
        </w:rPr>
        <w:t>10</w:t>
      </w:r>
      <w:r w:rsidRPr="008939CB">
        <w:rPr>
          <w:color w:val="auto"/>
          <w:szCs w:val="24"/>
        </w:rPr>
        <w:t>0 000 eurot.</w:t>
      </w:r>
    </w:p>
    <w:p w:rsidRPr="008939CB" w:rsidR="00A46B12" w:rsidP="00533AC9" w:rsidRDefault="00A46B12" w14:paraId="0C0AE2E7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016B6A" w:rsidP="00533AC9" w:rsidRDefault="00FD44FB" w14:paraId="62FECF02" w14:textId="7574DA70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b/>
          <w:color w:val="auto"/>
          <w:szCs w:val="24"/>
        </w:rPr>
        <w:t>§ 74</w:t>
      </w:r>
      <w:r w:rsidRPr="008939CB" w:rsidR="00A06760">
        <w:rPr>
          <w:b/>
          <w:color w:val="auto"/>
          <w:szCs w:val="24"/>
          <w:vertAlign w:val="superscript"/>
        </w:rPr>
        <w:t>1</w:t>
      </w:r>
      <w:r w:rsidR="000730AF">
        <w:rPr>
          <w:b/>
          <w:color w:val="auto"/>
          <w:szCs w:val="24"/>
          <w:vertAlign w:val="superscript"/>
        </w:rPr>
        <w:t>5</w:t>
      </w:r>
      <w:r w:rsidRPr="008939CB">
        <w:rPr>
          <w:b/>
          <w:color w:val="auto"/>
          <w:szCs w:val="24"/>
        </w:rPr>
        <w:t xml:space="preserve">. III kaitsekategooria taimede, seente </w:t>
      </w:r>
      <w:r w:rsidRPr="008939CB" w:rsidR="003E597A">
        <w:rPr>
          <w:b/>
          <w:color w:val="auto"/>
          <w:szCs w:val="24"/>
        </w:rPr>
        <w:t xml:space="preserve">ja </w:t>
      </w:r>
      <w:r w:rsidRPr="008939CB">
        <w:rPr>
          <w:b/>
          <w:color w:val="auto"/>
          <w:szCs w:val="24"/>
        </w:rPr>
        <w:t>selgrootute loomade kaitse</w:t>
      </w:r>
      <w:r w:rsidR="00C10D28">
        <w:rPr>
          <w:b/>
          <w:color w:val="auto"/>
          <w:szCs w:val="24"/>
        </w:rPr>
        <w:t xml:space="preserve"> </w:t>
      </w:r>
      <w:r w:rsidRPr="008939CB">
        <w:rPr>
          <w:b/>
          <w:color w:val="auto"/>
          <w:szCs w:val="24"/>
        </w:rPr>
        <w:t>nõuete rikkumine</w:t>
      </w:r>
    </w:p>
    <w:p w:rsidRPr="008939CB" w:rsidR="00016B6A" w:rsidP="00533AC9" w:rsidRDefault="00016B6A" w14:paraId="645864BA" w14:textId="30E15F9F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02487BDA" w14:textId="6E5109D0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bookmarkStart w:name="_Hlk78487885" w:id="199"/>
      <w:r w:rsidRPr="008939CB" w:rsidR="00FD44FB">
        <w:rPr>
          <w:color w:val="auto"/>
          <w:szCs w:val="24"/>
        </w:rPr>
        <w:t xml:space="preserve">III kaitsekategooria taimede, seente </w:t>
      </w:r>
      <w:r w:rsidRPr="008939CB" w:rsidR="00AA73E6">
        <w:rPr>
          <w:color w:val="auto"/>
          <w:szCs w:val="24"/>
        </w:rPr>
        <w:t>või</w:t>
      </w:r>
      <w:r w:rsidRPr="008939CB" w:rsidR="00FD44FB">
        <w:rPr>
          <w:color w:val="auto"/>
          <w:szCs w:val="24"/>
        </w:rPr>
        <w:t xml:space="preserve"> selgrootute loomade hävitamise </w:t>
      </w:r>
      <w:r w:rsidRPr="008939CB" w:rsidR="00AA73E6">
        <w:rPr>
          <w:color w:val="auto"/>
          <w:szCs w:val="24"/>
        </w:rPr>
        <w:t>või</w:t>
      </w:r>
      <w:r w:rsidRPr="008939CB" w:rsidR="00FD44FB">
        <w:rPr>
          <w:color w:val="auto"/>
          <w:szCs w:val="24"/>
        </w:rPr>
        <w:t xml:space="preserve"> loodusest korjamise </w:t>
      </w:r>
      <w:r w:rsidRPr="000741FA" w:rsidR="00FD44FB">
        <w:rPr>
          <w:color w:val="auto"/>
          <w:szCs w:val="24"/>
        </w:rPr>
        <w:t>ulatuse</w:t>
      </w:r>
      <w:r w:rsidRPr="008939CB" w:rsidR="00FD44FB">
        <w:rPr>
          <w:color w:val="auto"/>
          <w:szCs w:val="24"/>
        </w:rPr>
        <w:t xml:space="preserve"> nõuete rikkumise eest </w:t>
      </w:r>
      <w:bookmarkEnd w:id="199"/>
      <w:r w:rsidRPr="008939CB" w:rsidR="00FD44FB">
        <w:rPr>
          <w:color w:val="auto"/>
          <w:szCs w:val="24"/>
        </w:rPr>
        <w:t xml:space="preserve">– </w:t>
      </w:r>
    </w:p>
    <w:p w:rsidRPr="008939CB" w:rsidR="00016B6A" w:rsidP="00533AC9" w:rsidRDefault="00FD44FB" w14:paraId="2E1D2E14" w14:textId="31C41098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50 trahviühikut.</w:t>
      </w:r>
    </w:p>
    <w:p w:rsidRPr="008939CB" w:rsidR="00016B6A" w:rsidP="00533AC9" w:rsidRDefault="00016B6A" w14:paraId="307D8E6E" w14:textId="0B21F951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651C5EB9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5BCDF1A5" w14:textId="0C6AC6B0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5</w:t>
      </w:r>
      <w:r w:rsidRPr="008939CB" w:rsidR="00AD540B">
        <w:rPr>
          <w:color w:val="auto"/>
          <w:szCs w:val="24"/>
        </w:rPr>
        <w:t>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06BC1F10" w14:textId="3A6406A5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7A004D4D" w14:textId="1EECF067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A06760">
        <w:rPr>
          <w:color w:val="auto"/>
          <w:szCs w:val="24"/>
          <w:vertAlign w:val="superscript"/>
        </w:rPr>
        <w:t>1</w:t>
      </w:r>
      <w:r w:rsidR="000730AF">
        <w:rPr>
          <w:color w:val="auto"/>
          <w:szCs w:val="24"/>
          <w:vertAlign w:val="superscript"/>
        </w:rPr>
        <w:t>6</w:t>
      </w:r>
      <w:r w:rsidRPr="008939CB">
        <w:rPr>
          <w:color w:val="auto"/>
          <w:szCs w:val="24"/>
        </w:rPr>
        <w:t>. Looduslikult esinevate lin</w:t>
      </w:r>
      <w:r w:rsidR="00453B6C">
        <w:rPr>
          <w:color w:val="auto"/>
          <w:szCs w:val="24"/>
        </w:rPr>
        <w:t>dude</w:t>
      </w:r>
      <w:r w:rsidRPr="008939CB">
        <w:rPr>
          <w:color w:val="auto"/>
          <w:szCs w:val="24"/>
        </w:rPr>
        <w:t xml:space="preserve"> </w:t>
      </w:r>
      <w:r w:rsidR="00AE37A4">
        <w:rPr>
          <w:color w:val="auto"/>
          <w:szCs w:val="24"/>
        </w:rPr>
        <w:t>tahtliku häirimise keelu rikkumine</w:t>
      </w:r>
    </w:p>
    <w:p w:rsidRPr="008939CB" w:rsidR="00016B6A" w:rsidP="00533AC9" w:rsidRDefault="00016B6A" w14:paraId="78A26E6B" w14:textId="366BE966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7754FB7E" w14:textId="6A0713D2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bookmarkStart w:name="_Hlk78488040" w:id="200"/>
      <w:r w:rsidRPr="008939CB" w:rsidR="00FD44FB">
        <w:rPr>
          <w:color w:val="auto"/>
          <w:szCs w:val="24"/>
        </w:rPr>
        <w:t>Looduslikult esinevate lindude tahtliku häirimise</w:t>
      </w:r>
      <w:r w:rsidR="00122E2F">
        <w:rPr>
          <w:color w:val="auto"/>
          <w:szCs w:val="24"/>
        </w:rPr>
        <w:t xml:space="preserve"> </w:t>
      </w:r>
      <w:r w:rsidR="00B375B8">
        <w:rPr>
          <w:color w:val="auto"/>
          <w:szCs w:val="24"/>
        </w:rPr>
        <w:t xml:space="preserve">eest </w:t>
      </w:r>
      <w:r w:rsidRPr="008939CB" w:rsidR="00FD44FB">
        <w:rPr>
          <w:color w:val="auto"/>
          <w:szCs w:val="24"/>
        </w:rPr>
        <w:t xml:space="preserve">– </w:t>
      </w:r>
    </w:p>
    <w:bookmarkEnd w:id="200"/>
    <w:p w:rsidRPr="008939CB" w:rsidR="00016B6A" w:rsidP="00533AC9" w:rsidRDefault="00FD44FB" w14:paraId="0A72EAFF" w14:textId="7C189EF0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50 trahviühikut.</w:t>
      </w:r>
    </w:p>
    <w:p w:rsidRPr="008939CB" w:rsidR="00016B6A" w:rsidP="00533AC9" w:rsidRDefault="00016B6A" w14:paraId="75ADF04E" w14:textId="5C834143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3F086F" w14:paraId="3A49696C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="00AE37A4" w:rsidP="00533AC9" w:rsidRDefault="00FD44FB" w14:paraId="0E028DD7" w14:textId="5D506933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147390">
        <w:rPr>
          <w:color w:val="auto"/>
          <w:szCs w:val="24"/>
        </w:rPr>
        <w:t>30</w:t>
      </w:r>
      <w:r w:rsidRPr="008939CB">
        <w:rPr>
          <w:color w:val="auto"/>
          <w:szCs w:val="24"/>
        </w:rPr>
        <w:t xml:space="preserve"> 000 eurot.</w:t>
      </w:r>
    </w:p>
    <w:p w:rsidR="00AE37A4" w:rsidP="00533AC9" w:rsidRDefault="00AE37A4" w14:paraId="78E2E8F6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0B1067" w:rsidR="00AE37A4" w:rsidP="00533AC9" w:rsidRDefault="00AE37A4" w14:paraId="5319502C" w14:textId="02CF6C39">
      <w:pPr>
        <w:spacing w:after="0" w:line="240" w:lineRule="auto"/>
        <w:ind w:left="10" w:right="51" w:firstLine="0"/>
        <w:rPr>
          <w:b/>
          <w:color w:val="auto"/>
          <w:szCs w:val="24"/>
        </w:rPr>
      </w:pPr>
      <w:r w:rsidRPr="000B1067">
        <w:rPr>
          <w:b/>
          <w:color w:val="auto"/>
          <w:szCs w:val="24"/>
        </w:rPr>
        <w:t>§ 74</w:t>
      </w:r>
      <w:r w:rsidR="000730AF">
        <w:rPr>
          <w:b/>
          <w:color w:val="auto"/>
          <w:szCs w:val="24"/>
          <w:vertAlign w:val="superscript"/>
        </w:rPr>
        <w:t>17</w:t>
      </w:r>
      <w:r w:rsidRPr="000B1067">
        <w:rPr>
          <w:b/>
          <w:color w:val="auto"/>
          <w:szCs w:val="24"/>
        </w:rPr>
        <w:t>. L</w:t>
      </w:r>
      <w:r w:rsidRPr="00AE37A4">
        <w:rPr>
          <w:b/>
          <w:color w:val="auto"/>
          <w:szCs w:val="24"/>
        </w:rPr>
        <w:t xml:space="preserve">ooduslikult esinevate </w:t>
      </w:r>
      <w:r w:rsidRPr="00453B6C" w:rsidR="00453B6C">
        <w:rPr>
          <w:b/>
          <w:bCs/>
          <w:color w:val="auto"/>
          <w:szCs w:val="24"/>
        </w:rPr>
        <w:t>lindude</w:t>
      </w:r>
      <w:r w:rsidRPr="00AE37A4">
        <w:rPr>
          <w:b/>
          <w:color w:val="auto"/>
          <w:szCs w:val="24"/>
        </w:rPr>
        <w:t>,</w:t>
      </w:r>
      <w:r w:rsidRPr="000B1067">
        <w:rPr>
          <w:b/>
          <w:color w:val="auto"/>
          <w:szCs w:val="24"/>
        </w:rPr>
        <w:t xml:space="preserve"> nende pesade ja munade tahtliku kahjustamise keelu rikkumine</w:t>
      </w:r>
    </w:p>
    <w:p w:rsidR="00AE37A4" w:rsidP="00533AC9" w:rsidRDefault="00AE37A4" w14:paraId="0D259815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F7143A" w:rsidP="00533AC9" w:rsidRDefault="00F7143A" w14:paraId="23790DC1" w14:textId="34D92B5A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="00AE37A4">
        <w:rPr>
          <w:color w:val="auto"/>
          <w:szCs w:val="24"/>
        </w:rPr>
        <w:t>1</w:t>
      </w:r>
      <w:r w:rsidRPr="008939CB">
        <w:rPr>
          <w:color w:val="auto"/>
          <w:szCs w:val="24"/>
        </w:rPr>
        <w:t xml:space="preserve">) Looduslikult esinevate lindude või nende pesade või munade tahtliku kahjustamise või pesade kõrvaldamise eest – </w:t>
      </w:r>
    </w:p>
    <w:p w:rsidRPr="008939CB" w:rsidR="00F7143A" w:rsidP="00533AC9" w:rsidRDefault="00F7143A" w14:paraId="761169AB" w14:textId="54D937F9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150 trahviühikut.</w:t>
      </w:r>
    </w:p>
    <w:p w:rsidRPr="008939CB" w:rsidR="00F7143A" w:rsidP="00533AC9" w:rsidRDefault="00F7143A" w14:paraId="150FCD0B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7143A" w:rsidP="00533AC9" w:rsidRDefault="00F7143A" w14:paraId="1A39E5A8" w14:textId="0A60F311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="00AE37A4">
        <w:rPr>
          <w:color w:val="auto"/>
          <w:szCs w:val="24"/>
        </w:rPr>
        <w:t>2</w:t>
      </w:r>
      <w:r w:rsidRPr="008939CB">
        <w:rPr>
          <w:color w:val="auto"/>
          <w:szCs w:val="24"/>
        </w:rPr>
        <w:t xml:space="preserve">) Sama teo eest, kui selle on toime pannud juriidiline isik, – </w:t>
      </w:r>
    </w:p>
    <w:p w:rsidR="00B639A7" w:rsidP="00533AC9" w:rsidRDefault="00F7143A" w14:paraId="089FADD6" w14:textId="321BF6E5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F02B34">
        <w:rPr>
          <w:color w:val="auto"/>
          <w:szCs w:val="24"/>
        </w:rPr>
        <w:t>3</w:t>
      </w:r>
      <w:r w:rsidR="00147390">
        <w:rPr>
          <w:color w:val="auto"/>
          <w:szCs w:val="24"/>
        </w:rPr>
        <w:t>0</w:t>
      </w:r>
      <w:r w:rsidRPr="008939CB">
        <w:rPr>
          <w:color w:val="auto"/>
          <w:szCs w:val="24"/>
        </w:rPr>
        <w:t xml:space="preserve"> 000 eurot.</w:t>
      </w:r>
    </w:p>
    <w:p w:rsidR="00B639A7" w:rsidP="00533AC9" w:rsidRDefault="00B639A7" w14:paraId="5D521D9F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0B1067" w:rsidR="00AE37A4" w:rsidP="00533AC9" w:rsidRDefault="00AE37A4" w14:paraId="3B3F105F" w14:textId="05A282BA">
      <w:pPr>
        <w:spacing w:after="0" w:line="240" w:lineRule="auto"/>
        <w:ind w:left="10" w:right="51" w:firstLine="0"/>
        <w:rPr>
          <w:b/>
          <w:color w:val="auto"/>
          <w:szCs w:val="24"/>
        </w:rPr>
      </w:pPr>
      <w:r w:rsidRPr="000B1067">
        <w:rPr>
          <w:b/>
          <w:color w:val="auto"/>
          <w:szCs w:val="24"/>
        </w:rPr>
        <w:t>§ 74</w:t>
      </w:r>
      <w:r w:rsidRPr="000730AF" w:rsidR="000730AF">
        <w:rPr>
          <w:b/>
          <w:color w:val="auto"/>
          <w:szCs w:val="24"/>
          <w:vertAlign w:val="superscript"/>
        </w:rPr>
        <w:t>18</w:t>
      </w:r>
      <w:r w:rsidRPr="000B1067">
        <w:rPr>
          <w:b/>
          <w:color w:val="auto"/>
          <w:szCs w:val="24"/>
        </w:rPr>
        <w:t>. Looduslikult esinevate lin</w:t>
      </w:r>
      <w:r w:rsidR="00CB1521">
        <w:rPr>
          <w:b/>
          <w:color w:val="auto"/>
          <w:szCs w:val="24"/>
        </w:rPr>
        <w:t>du</w:t>
      </w:r>
      <w:r w:rsidRPr="000B1067">
        <w:rPr>
          <w:b/>
          <w:color w:val="auto"/>
          <w:szCs w:val="24"/>
        </w:rPr>
        <w:t>de, nende pesade ja munade tahtliku hävitamise keelu rikkumine</w:t>
      </w:r>
    </w:p>
    <w:p w:rsidR="00AE37A4" w:rsidP="00533AC9" w:rsidRDefault="00AE37A4" w14:paraId="7D63CFA5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F7143A" w:rsidP="00533AC9" w:rsidRDefault="00F7143A" w14:paraId="7F8BF363" w14:textId="44597EB6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="00AE37A4">
        <w:rPr>
          <w:color w:val="auto"/>
          <w:szCs w:val="24"/>
        </w:rPr>
        <w:t>1</w:t>
      </w:r>
      <w:r w:rsidRPr="008939CB">
        <w:rPr>
          <w:color w:val="auto"/>
          <w:szCs w:val="24"/>
        </w:rPr>
        <w:t xml:space="preserve">) Looduslikult esinevate lindude või nende pesade või munade tahtliku </w:t>
      </w:r>
      <w:r>
        <w:rPr>
          <w:color w:val="auto"/>
          <w:szCs w:val="24"/>
        </w:rPr>
        <w:t>hävitamise</w:t>
      </w:r>
      <w:r w:rsidRPr="008939CB">
        <w:rPr>
          <w:color w:val="auto"/>
          <w:szCs w:val="24"/>
        </w:rPr>
        <w:t xml:space="preserve"> eest – </w:t>
      </w:r>
    </w:p>
    <w:p w:rsidRPr="008939CB" w:rsidR="00F7143A" w:rsidP="00533AC9" w:rsidRDefault="00F7143A" w14:paraId="37050A6D" w14:textId="75CB4E39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>
        <w:rPr>
          <w:color w:val="auto"/>
          <w:szCs w:val="24"/>
        </w:rPr>
        <w:t>300</w:t>
      </w:r>
      <w:r w:rsidRPr="008939CB">
        <w:rPr>
          <w:color w:val="auto"/>
          <w:szCs w:val="24"/>
        </w:rPr>
        <w:t xml:space="preserve"> trahviühikut.</w:t>
      </w:r>
    </w:p>
    <w:p w:rsidRPr="008939CB" w:rsidR="00F7143A" w:rsidP="00533AC9" w:rsidRDefault="00F7143A" w14:paraId="576DD0B0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7143A" w:rsidP="00533AC9" w:rsidRDefault="00F7143A" w14:paraId="2AEBC8A7" w14:textId="385ED40D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="00AE37A4">
        <w:rPr>
          <w:color w:val="auto"/>
          <w:szCs w:val="24"/>
        </w:rPr>
        <w:t>2</w:t>
      </w:r>
      <w:r w:rsidRPr="008939CB">
        <w:rPr>
          <w:color w:val="auto"/>
          <w:szCs w:val="24"/>
        </w:rPr>
        <w:t xml:space="preserve">) Sama teo eest, kui selle on toime pannud juriidiline isik, – </w:t>
      </w:r>
    </w:p>
    <w:p w:rsidR="00F7143A" w:rsidP="00533AC9" w:rsidRDefault="00F7143A" w14:paraId="327D8AE8" w14:textId="5284DDDC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C53D92">
        <w:rPr>
          <w:color w:val="auto"/>
          <w:szCs w:val="24"/>
        </w:rPr>
        <w:t>5</w:t>
      </w:r>
      <w:r w:rsidR="00147390">
        <w:rPr>
          <w:color w:val="auto"/>
          <w:szCs w:val="24"/>
        </w:rPr>
        <w:t>0</w:t>
      </w:r>
      <w:r w:rsidRPr="008939CB">
        <w:rPr>
          <w:color w:val="auto"/>
          <w:szCs w:val="24"/>
        </w:rPr>
        <w:t xml:space="preserve"> 000 eurot.</w:t>
      </w:r>
    </w:p>
    <w:p w:rsidRPr="008939CB" w:rsidR="00EF7906" w:rsidP="00533AC9" w:rsidRDefault="00EF7906" w14:paraId="6C612666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EF7906" w:rsidP="00533AC9" w:rsidRDefault="00EF7906" w14:paraId="7E37BCE7" w14:textId="467DBD9C">
      <w:pPr>
        <w:spacing w:after="0" w:line="240" w:lineRule="auto"/>
        <w:ind w:left="10" w:right="51" w:firstLine="0"/>
        <w:rPr>
          <w:b/>
          <w:color w:val="auto"/>
          <w:szCs w:val="24"/>
        </w:rPr>
      </w:pPr>
      <w:r w:rsidRPr="008939CB">
        <w:rPr>
          <w:b/>
          <w:color w:val="auto"/>
          <w:szCs w:val="24"/>
        </w:rPr>
        <w:t>§ 74</w:t>
      </w:r>
      <w:r w:rsidR="000730AF">
        <w:rPr>
          <w:b/>
          <w:color w:val="auto"/>
          <w:szCs w:val="24"/>
          <w:vertAlign w:val="superscript"/>
        </w:rPr>
        <w:t>19</w:t>
      </w:r>
      <w:r w:rsidRPr="008939CB">
        <w:rPr>
          <w:b/>
          <w:color w:val="auto"/>
          <w:szCs w:val="24"/>
        </w:rPr>
        <w:t xml:space="preserve">. Nahkhiirte ja lindude </w:t>
      </w:r>
      <w:r w:rsidR="00123245">
        <w:rPr>
          <w:b/>
          <w:color w:val="auto"/>
          <w:szCs w:val="24"/>
        </w:rPr>
        <w:t>rõngastamise</w:t>
      </w:r>
      <w:r w:rsidRPr="008939CB">
        <w:rPr>
          <w:b/>
          <w:color w:val="auto"/>
          <w:szCs w:val="24"/>
        </w:rPr>
        <w:t xml:space="preserve"> nõuete rikkumine</w:t>
      </w:r>
    </w:p>
    <w:p w:rsidRPr="008939CB" w:rsidR="00EF7906" w:rsidP="00533AC9" w:rsidRDefault="00EF7906" w14:paraId="3B56E82C" w14:textId="783B724D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F305DD" w:rsidP="00533AC9" w:rsidRDefault="00EF7906" w14:paraId="0FB5F09D" w14:textId="716CFDBE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Nahkhiirte ja lindude </w:t>
      </w:r>
      <w:r w:rsidR="00123245">
        <w:rPr>
          <w:color w:val="auto"/>
          <w:szCs w:val="24"/>
        </w:rPr>
        <w:t>rõngastamise</w:t>
      </w:r>
      <w:r w:rsidRPr="008939CB">
        <w:rPr>
          <w:color w:val="auto"/>
          <w:szCs w:val="24"/>
        </w:rPr>
        <w:t xml:space="preserve"> nõuete rikkumise eest – </w:t>
      </w:r>
    </w:p>
    <w:p w:rsidRPr="008939CB" w:rsidR="00EF7906" w:rsidP="00533AC9" w:rsidRDefault="00EF7906" w14:paraId="2CE860EE" w14:textId="51DC7659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Pr="008939CB" w:rsidR="00876C7E">
        <w:rPr>
          <w:color w:val="auto"/>
          <w:szCs w:val="24"/>
        </w:rPr>
        <w:t>75</w:t>
      </w:r>
      <w:r w:rsidRPr="008939CB">
        <w:rPr>
          <w:color w:val="auto"/>
          <w:szCs w:val="24"/>
        </w:rPr>
        <w:t xml:space="preserve"> trahviühikut.</w:t>
      </w:r>
    </w:p>
    <w:p w:rsidRPr="008939CB" w:rsidR="00EF7906" w:rsidP="00533AC9" w:rsidRDefault="00EF7906" w14:paraId="69DB4AD2" w14:textId="707E0670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F305DD" w:rsidP="00533AC9" w:rsidRDefault="00EF7906" w14:paraId="5F965D2E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EF7906" w:rsidP="00533AC9" w:rsidRDefault="00EF7906" w14:paraId="4D118381" w14:textId="3D075DBF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</w:t>
      </w:r>
      <w:r w:rsidRPr="008939CB" w:rsidR="00AD540B">
        <w:rPr>
          <w:color w:val="auto"/>
          <w:szCs w:val="24"/>
        </w:rPr>
        <w:t xml:space="preserve">aristatakse rahatrahviga kuni </w:t>
      </w:r>
      <w:r w:rsidR="00147390">
        <w:rPr>
          <w:color w:val="auto"/>
          <w:szCs w:val="24"/>
        </w:rPr>
        <w:t>10</w:t>
      </w:r>
      <w:r w:rsidRPr="008939CB" w:rsidR="00AD540B"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>000 eurot.</w:t>
      </w:r>
    </w:p>
    <w:p w:rsidRPr="008939CB" w:rsidR="00016B6A" w:rsidP="00533AC9" w:rsidRDefault="00016B6A" w14:paraId="7CBE82AB" w14:textId="36650DEC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166786" w:rsidRDefault="00FD44FB" w14:paraId="472DADF8" w14:textId="1DF3AD8D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="009A7F46">
        <w:rPr>
          <w:color w:val="auto"/>
          <w:szCs w:val="24"/>
          <w:vertAlign w:val="superscript"/>
        </w:rPr>
        <w:t>2</w:t>
      </w:r>
      <w:r w:rsidR="000730AF">
        <w:rPr>
          <w:color w:val="auto"/>
          <w:szCs w:val="24"/>
          <w:vertAlign w:val="superscript"/>
        </w:rPr>
        <w:t>0</w:t>
      </w:r>
      <w:r w:rsidRPr="008939CB">
        <w:rPr>
          <w:color w:val="auto"/>
          <w:szCs w:val="24"/>
        </w:rPr>
        <w:t xml:space="preserve">. </w:t>
      </w:r>
      <w:r w:rsidRPr="00680AE1" w:rsidR="00166786">
        <w:rPr>
          <w:color w:val="auto"/>
          <w:szCs w:val="24"/>
        </w:rPr>
        <w:t>L</w:t>
      </w:r>
      <w:r w:rsidRPr="00166786" w:rsidR="00166786">
        <w:rPr>
          <w:color w:val="auto"/>
          <w:szCs w:val="24"/>
        </w:rPr>
        <w:t>ooduslikult esinevate mittekaitsealuste loomaliikide kaitse</w:t>
      </w:r>
      <w:r w:rsidR="00CE307E">
        <w:rPr>
          <w:color w:val="auto"/>
          <w:szCs w:val="24"/>
        </w:rPr>
        <w:t xml:space="preserve"> </w:t>
      </w:r>
      <w:r w:rsidRPr="00166786" w:rsidR="00166786">
        <w:rPr>
          <w:color w:val="auto"/>
          <w:szCs w:val="24"/>
        </w:rPr>
        <w:t>nõuete rikkumi</w:t>
      </w:r>
      <w:ins w:author="Mari Koik - JUSTDIGI" w:date="2026-01-26T13:47:00Z" w16du:dateUtc="2026-01-26T11:47:00Z" w:id="201">
        <w:r w:rsidR="00606EEE">
          <w:rPr>
            <w:color w:val="auto"/>
            <w:szCs w:val="24"/>
          </w:rPr>
          <w:t>n</w:t>
        </w:r>
      </w:ins>
      <w:del w:author="Mari Koik - JUSTDIGI" w:date="2026-01-26T13:47:00Z" w16du:dateUtc="2026-01-26T11:47:00Z" w:id="202">
        <w:r w:rsidRPr="00166786" w:rsidDel="00606EEE" w:rsidR="00166786">
          <w:rPr>
            <w:color w:val="auto"/>
            <w:szCs w:val="24"/>
          </w:rPr>
          <w:delText>s</w:delText>
        </w:r>
      </w:del>
      <w:r w:rsidRPr="00166786" w:rsidR="00166786">
        <w:rPr>
          <w:color w:val="auto"/>
          <w:szCs w:val="24"/>
        </w:rPr>
        <w:t xml:space="preserve">e </w:t>
      </w:r>
      <w:del w:author="Mari Koik - JUSTDIGI" w:date="2026-01-26T13:47:00Z" w16du:dateUtc="2026-01-26T11:47:00Z" w:id="203">
        <w:r w:rsidRPr="00166786" w:rsidDel="00606EEE" w:rsidR="00166786">
          <w:rPr>
            <w:color w:val="auto"/>
            <w:szCs w:val="24"/>
          </w:rPr>
          <w:delText xml:space="preserve">või </w:delText>
        </w:r>
      </w:del>
      <w:ins w:author="Mari Koik - JUSTDIGI" w:date="2026-01-26T13:47:00Z" w16du:dateUtc="2026-01-26T11:47:00Z" w:id="204">
        <w:r w:rsidR="00606EEE">
          <w:rPr>
            <w:color w:val="auto"/>
            <w:szCs w:val="24"/>
          </w:rPr>
          <w:t>j</w:t>
        </w:r>
      </w:ins>
      <w:ins w:author="Mari Koik - JUSTDIGI" w:date="2026-01-26T13:48:00Z" w16du:dateUtc="2026-01-26T11:48:00Z" w:id="205">
        <w:r w:rsidR="00606EEE">
          <w:rPr>
            <w:color w:val="auto"/>
            <w:szCs w:val="24"/>
          </w:rPr>
          <w:t>a</w:t>
        </w:r>
      </w:ins>
      <w:ins w:author="Mari Koik - JUSTDIGI" w:date="2026-01-26T13:47:00Z" w16du:dateUtc="2026-01-26T11:47:00Z" w:id="206">
        <w:r w:rsidRPr="00166786" w:rsidR="00606EEE">
          <w:rPr>
            <w:color w:val="auto"/>
            <w:szCs w:val="24"/>
          </w:rPr>
          <w:t xml:space="preserve"> </w:t>
        </w:r>
      </w:ins>
      <w:r w:rsidRPr="00166786" w:rsidR="00166786">
        <w:rPr>
          <w:color w:val="auto"/>
          <w:szCs w:val="24"/>
        </w:rPr>
        <w:t xml:space="preserve">võõrsilt sisse toodud või tehistingimustes peetud looduslikult esinevate </w:t>
      </w:r>
      <w:commentRangeStart w:id="207"/>
      <w:ins w:author="Mari Koik - JUSTDIGI" w:date="2026-01-28T11:32:00Z" w16du:dateUtc="2026-01-28T09:32:00Z" w:id="208">
        <w:r w:rsidR="003D15C2">
          <w:rPr>
            <w:color w:val="auto"/>
            <w:szCs w:val="24"/>
          </w:rPr>
          <w:t>looma</w:t>
        </w:r>
      </w:ins>
      <w:r w:rsidRPr="00166786" w:rsidR="00166786">
        <w:rPr>
          <w:color w:val="auto"/>
          <w:szCs w:val="24"/>
        </w:rPr>
        <w:t>liikide</w:t>
      </w:r>
      <w:commentRangeEnd w:id="207"/>
      <w:r w:rsidRPr="00166786" w:rsidR="005D6632">
        <w:rPr>
          <w:rStyle w:val="CommentReference"/>
          <w:color w:val="auto"/>
          <w:sz w:val="24"/>
          <w:szCs w:val="24"/>
        </w:rPr>
        <w:commentReference w:id="207"/>
      </w:r>
      <w:r w:rsidRPr="00166786" w:rsidR="00166786">
        <w:rPr>
          <w:color w:val="auto"/>
          <w:szCs w:val="24"/>
        </w:rPr>
        <w:t xml:space="preserve"> isendite loodusesse laskmise nõuete rikkumi</w:t>
      </w:r>
      <w:ins w:author="Mari Koik - JUSTDIGI" w:date="2026-01-26T13:47:00Z" w16du:dateUtc="2026-01-26T11:47:00Z" w:id="209">
        <w:r w:rsidR="00606EEE">
          <w:rPr>
            <w:color w:val="auto"/>
            <w:szCs w:val="24"/>
          </w:rPr>
          <w:t>n</w:t>
        </w:r>
      </w:ins>
      <w:del w:author="Mari Koik - JUSTDIGI" w:date="2026-01-26T13:47:00Z" w16du:dateUtc="2026-01-26T11:47:00Z" w:id="210">
        <w:r w:rsidRPr="00166786" w:rsidDel="00606EEE" w:rsidR="00166786">
          <w:rPr>
            <w:color w:val="auto"/>
            <w:szCs w:val="24"/>
          </w:rPr>
          <w:delText>s</w:delText>
        </w:r>
      </w:del>
      <w:r w:rsidRPr="00166786" w:rsidR="00166786">
        <w:rPr>
          <w:color w:val="auto"/>
          <w:szCs w:val="24"/>
        </w:rPr>
        <w:t>e</w:t>
      </w:r>
      <w:del w:author="Mari Koik - JUSTDIGI" w:date="2026-01-26T13:47:00Z" w16du:dateUtc="2026-01-26T11:47:00Z" w:id="211">
        <w:r w:rsidRPr="00166786" w:rsidDel="00606EEE" w:rsidR="00166786">
          <w:rPr>
            <w:color w:val="auto"/>
            <w:szCs w:val="24"/>
          </w:rPr>
          <w:delText xml:space="preserve"> eest</w:delText>
        </w:r>
      </w:del>
    </w:p>
    <w:p w:rsidR="00EF5515" w:rsidP="00533AC9" w:rsidRDefault="00EF5515" w14:paraId="3B57D525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F305DD" w:rsidP="00533AC9" w:rsidRDefault="00850D5E" w14:paraId="521D3F30" w14:textId="243AE684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>Looduslikult esinevate mittekaitsealuste loomaliikide kaitse</w:t>
      </w:r>
      <w:r w:rsidR="00AF4630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 xml:space="preserve">nõuete rikkumise </w:t>
      </w:r>
      <w:r w:rsidRPr="00166786" w:rsidR="002268B3">
        <w:rPr>
          <w:color w:val="auto"/>
          <w:szCs w:val="24"/>
        </w:rPr>
        <w:t xml:space="preserve">või võõrsilt sisse toodud või tehistingimustes peetud looduslikult esinevate </w:t>
      </w:r>
      <w:commentRangeStart w:id="212"/>
      <w:ins w:author="Mari Koik - JUSTDIGI" w:date="2026-01-28T11:35:00Z" w16du:dateUtc="2026-01-28T09:35:00Z" w:id="213">
        <w:r w:rsidR="00352399">
          <w:rPr>
            <w:color w:val="auto"/>
            <w:szCs w:val="24"/>
          </w:rPr>
          <w:t>looma</w:t>
        </w:r>
      </w:ins>
      <w:r w:rsidRPr="00166786" w:rsidR="002268B3">
        <w:rPr>
          <w:color w:val="auto"/>
          <w:szCs w:val="24"/>
        </w:rPr>
        <w:t>liikide</w:t>
      </w:r>
      <w:commentRangeEnd w:id="212"/>
      <w:r w:rsidRPr="00166786" w:rsidR="00820A43">
        <w:rPr>
          <w:rStyle w:val="CommentReference"/>
          <w:color w:val="auto"/>
          <w:sz w:val="24"/>
          <w:szCs w:val="24"/>
        </w:rPr>
        <w:commentReference w:id="212"/>
      </w:r>
      <w:r w:rsidRPr="00166786" w:rsidR="002268B3">
        <w:rPr>
          <w:color w:val="auto"/>
          <w:szCs w:val="24"/>
        </w:rPr>
        <w:t xml:space="preserve"> isendite loodusesse laskmise nõuete rikkumise </w:t>
      </w:r>
      <w:ins w:author="Mari Koik - JUSTDIGI" w:date="2026-01-26T13:46:00Z" w16du:dateUtc="2026-01-26T11:46:00Z" w:id="214">
        <w:r w:rsidR="00BD016A">
          <w:rPr>
            <w:color w:val="auto"/>
            <w:szCs w:val="24"/>
          </w:rPr>
          <w:t>e</w:t>
        </w:r>
      </w:ins>
      <w:r w:rsidRPr="008939CB" w:rsidR="00FD44FB">
        <w:rPr>
          <w:color w:val="auto"/>
          <w:szCs w:val="24"/>
        </w:rPr>
        <w:t xml:space="preserve">est – </w:t>
      </w:r>
    </w:p>
    <w:p w:rsidRPr="008939CB" w:rsidR="00016B6A" w:rsidP="00533AC9" w:rsidRDefault="00FD44FB" w14:paraId="3E77DAC3" w14:textId="470DF0AD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150 trahviühikut.</w:t>
      </w:r>
    </w:p>
    <w:p w:rsidRPr="008939CB" w:rsidR="00016B6A" w:rsidP="00533AC9" w:rsidRDefault="00016B6A" w14:paraId="17103240" w14:textId="2F59B3C3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850D5E" w14:paraId="4CF0079D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FF0658" w:rsidP="00533AC9" w:rsidRDefault="00FD44FB" w14:paraId="1FB35D06" w14:textId="6419DB08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10</w:t>
      </w:r>
      <w:r w:rsidRPr="008939CB">
        <w:rPr>
          <w:color w:val="auto"/>
          <w:szCs w:val="24"/>
        </w:rPr>
        <w:t xml:space="preserve"> 000 eurot.</w:t>
      </w:r>
    </w:p>
    <w:p w:rsidRPr="008939CB" w:rsidR="00EF7906" w:rsidP="00533AC9" w:rsidRDefault="00EF7906" w14:paraId="4D8963E3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EF7906" w:rsidP="00533AC9" w:rsidRDefault="00EF7906" w14:paraId="725C6BB9" w14:textId="0A4731D3">
      <w:pPr>
        <w:spacing w:after="0" w:line="240" w:lineRule="auto"/>
        <w:ind w:left="10" w:right="51" w:firstLine="0"/>
        <w:rPr>
          <w:b/>
          <w:color w:val="auto"/>
          <w:szCs w:val="24"/>
        </w:rPr>
      </w:pPr>
      <w:r w:rsidRPr="008939CB">
        <w:rPr>
          <w:b/>
          <w:color w:val="auto"/>
          <w:szCs w:val="24"/>
        </w:rPr>
        <w:t>§ 74</w:t>
      </w:r>
      <w:r w:rsidRPr="008939CB" w:rsidR="008F35AC">
        <w:rPr>
          <w:b/>
          <w:color w:val="auto"/>
          <w:szCs w:val="24"/>
          <w:vertAlign w:val="superscript"/>
        </w:rPr>
        <w:t>2</w:t>
      </w:r>
      <w:r w:rsidR="000730AF">
        <w:rPr>
          <w:b/>
          <w:color w:val="auto"/>
          <w:szCs w:val="24"/>
          <w:vertAlign w:val="superscript"/>
        </w:rPr>
        <w:t>1</w:t>
      </w:r>
      <w:r w:rsidRPr="008939CB">
        <w:rPr>
          <w:b/>
          <w:color w:val="auto"/>
          <w:szCs w:val="24"/>
        </w:rPr>
        <w:t xml:space="preserve">. Nõukogu direktiivi 92/43/EMÜ IV lisa punktis a loetletud </w:t>
      </w:r>
      <w:r w:rsidRPr="008939CB" w:rsidR="00F51099">
        <w:rPr>
          <w:b/>
          <w:color w:val="auto"/>
          <w:szCs w:val="24"/>
        </w:rPr>
        <w:t>loomalii</w:t>
      </w:r>
      <w:r w:rsidR="00F51099">
        <w:rPr>
          <w:b/>
          <w:color w:val="auto"/>
          <w:szCs w:val="24"/>
        </w:rPr>
        <w:t>kide</w:t>
      </w:r>
      <w:r w:rsidRPr="008939CB" w:rsidR="00F51099">
        <w:rPr>
          <w:b/>
          <w:color w:val="auto"/>
          <w:szCs w:val="24"/>
        </w:rPr>
        <w:t xml:space="preserve"> </w:t>
      </w:r>
      <w:r w:rsidRPr="008939CB">
        <w:rPr>
          <w:b/>
          <w:color w:val="auto"/>
          <w:szCs w:val="24"/>
        </w:rPr>
        <w:t>isendi</w:t>
      </w:r>
      <w:r w:rsidR="00F51099">
        <w:rPr>
          <w:b/>
          <w:color w:val="auto"/>
          <w:szCs w:val="24"/>
        </w:rPr>
        <w:t>te</w:t>
      </w:r>
      <w:r w:rsidRPr="008939CB">
        <w:rPr>
          <w:b/>
          <w:color w:val="auto"/>
          <w:szCs w:val="24"/>
        </w:rPr>
        <w:t xml:space="preserve"> paljunemis- ja </w:t>
      </w:r>
      <w:proofErr w:type="spellStart"/>
      <w:r w:rsidRPr="008939CB">
        <w:rPr>
          <w:b/>
          <w:color w:val="auto"/>
          <w:szCs w:val="24"/>
        </w:rPr>
        <w:t>puhkekohtade</w:t>
      </w:r>
      <w:proofErr w:type="spellEnd"/>
      <w:r w:rsidRPr="008939CB">
        <w:rPr>
          <w:b/>
          <w:color w:val="auto"/>
          <w:szCs w:val="24"/>
        </w:rPr>
        <w:t xml:space="preserve"> </w:t>
      </w:r>
      <w:commentRangeStart w:id="215"/>
      <w:r w:rsidRPr="008939CB">
        <w:rPr>
          <w:b/>
          <w:color w:val="auto"/>
          <w:szCs w:val="24"/>
        </w:rPr>
        <w:t>hävitamise ja kahjustamise keelu rikkumine</w:t>
      </w:r>
      <w:commentRangeEnd w:id="215"/>
      <w:r w:rsidRPr="008939CB" w:rsidR="000C3C80">
        <w:rPr>
          <w:rStyle w:val="CommentReference"/>
          <w:b/>
          <w:color w:val="auto"/>
          <w:sz w:val="24"/>
          <w:szCs w:val="24"/>
        </w:rPr>
        <w:commentReference w:id="215"/>
      </w:r>
    </w:p>
    <w:p w:rsidRPr="008939CB" w:rsidR="00EF7906" w:rsidP="00533AC9" w:rsidRDefault="00EF7906" w14:paraId="5E9D8F0B" w14:textId="559E4568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F305DD" w:rsidP="00533AC9" w:rsidRDefault="00EF7906" w14:paraId="54853589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Nõukogu direktiivi 92/43/EMÜ IV lisa punktis a loetletud loomaliikide isendite selgelt märgatavate paljunemis- või </w:t>
      </w:r>
      <w:proofErr w:type="spellStart"/>
      <w:r w:rsidRPr="008939CB">
        <w:rPr>
          <w:color w:val="auto"/>
          <w:szCs w:val="24"/>
        </w:rPr>
        <w:t>puhkekohtade</w:t>
      </w:r>
      <w:proofErr w:type="spellEnd"/>
      <w:r w:rsidRPr="008939CB">
        <w:rPr>
          <w:color w:val="auto"/>
          <w:szCs w:val="24"/>
        </w:rPr>
        <w:t xml:space="preserve"> hävitamise või kahjustamise eest – </w:t>
      </w:r>
    </w:p>
    <w:p w:rsidRPr="008939CB" w:rsidR="00EF7906" w:rsidP="00533AC9" w:rsidRDefault="00EF7906" w14:paraId="6411C7B9" w14:textId="1563BCE9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150 trahviühikut.</w:t>
      </w:r>
    </w:p>
    <w:p w:rsidRPr="008939CB" w:rsidR="00EF7906" w:rsidP="00533AC9" w:rsidRDefault="00EF7906" w14:paraId="1927E817" w14:textId="3C082FD6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F305DD" w:rsidP="00533AC9" w:rsidRDefault="00EF7906" w14:paraId="31C3504F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Sama teo eest, kui selle on toime pannud juriidiline isik, – </w:t>
      </w:r>
    </w:p>
    <w:p w:rsidRPr="008939CB" w:rsidR="00EF7906" w:rsidP="00533AC9" w:rsidRDefault="00EF7906" w14:paraId="24E02DA6" w14:textId="270A57E3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147390">
        <w:rPr>
          <w:color w:val="auto"/>
          <w:szCs w:val="24"/>
        </w:rPr>
        <w:t>50</w:t>
      </w:r>
      <w:r w:rsidRPr="008939CB">
        <w:rPr>
          <w:color w:val="auto"/>
          <w:szCs w:val="24"/>
        </w:rPr>
        <w:t xml:space="preserve"> 000 eurot.</w:t>
      </w:r>
    </w:p>
    <w:p w:rsidRPr="008939CB" w:rsidR="00D81000" w:rsidP="00533AC9" w:rsidRDefault="00D81000" w14:paraId="41394466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7EC1155C" w14:textId="684F1310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8F35AC">
        <w:rPr>
          <w:color w:val="auto"/>
          <w:szCs w:val="24"/>
          <w:vertAlign w:val="superscript"/>
        </w:rPr>
        <w:t>2</w:t>
      </w:r>
      <w:r w:rsidR="000730AF">
        <w:rPr>
          <w:color w:val="auto"/>
          <w:szCs w:val="24"/>
          <w:vertAlign w:val="superscript"/>
        </w:rPr>
        <w:t>2</w:t>
      </w:r>
      <w:r w:rsidRPr="008939CB">
        <w:rPr>
          <w:color w:val="auto"/>
          <w:szCs w:val="24"/>
        </w:rPr>
        <w:t xml:space="preserve">. I kaitsekategooria liigi isendiga tehingu </w:t>
      </w:r>
      <w:r w:rsidRPr="008939CB" w:rsidR="005E6F2D">
        <w:rPr>
          <w:color w:val="auto"/>
          <w:szCs w:val="24"/>
        </w:rPr>
        <w:t xml:space="preserve">tegemise </w:t>
      </w:r>
      <w:r w:rsidRPr="008939CB">
        <w:rPr>
          <w:color w:val="auto"/>
          <w:szCs w:val="24"/>
        </w:rPr>
        <w:t>keelu rikkumine</w:t>
      </w:r>
    </w:p>
    <w:p w:rsidRPr="008939CB" w:rsidR="00016B6A" w:rsidP="00533AC9" w:rsidRDefault="00016B6A" w14:paraId="505D7603" w14:textId="1DF47195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115E42E9" w14:textId="6A363585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I kaitsekategooria liigi isendiga tehingu </w:t>
      </w:r>
      <w:r w:rsidRPr="00C86595" w:rsidR="005E6F2D">
        <w:rPr>
          <w:color w:val="auto"/>
          <w:szCs w:val="24"/>
        </w:rPr>
        <w:t xml:space="preserve">tegemise </w:t>
      </w:r>
      <w:r w:rsidRPr="008939CB" w:rsidR="00E75B2E">
        <w:rPr>
          <w:color w:val="auto"/>
          <w:szCs w:val="24"/>
        </w:rPr>
        <w:t>keelu rikkumi</w:t>
      </w:r>
      <w:r w:rsidR="00E75B2E">
        <w:rPr>
          <w:color w:val="auto"/>
          <w:szCs w:val="24"/>
        </w:rPr>
        <w:t>s</w:t>
      </w:r>
      <w:r w:rsidRPr="008939CB" w:rsidR="00E75B2E">
        <w:rPr>
          <w:color w:val="auto"/>
          <w:szCs w:val="24"/>
        </w:rPr>
        <w:t>e</w:t>
      </w:r>
      <w:r w:rsidRPr="00C86595" w:rsidDel="009C5477" w:rsidR="00E75B2E">
        <w:rPr>
          <w:color w:val="auto"/>
          <w:szCs w:val="24"/>
        </w:rPr>
        <w:t xml:space="preserve"> </w:t>
      </w:r>
      <w:r w:rsidRPr="00C86595" w:rsidR="00FD44FB">
        <w:rPr>
          <w:color w:val="auto"/>
          <w:szCs w:val="24"/>
        </w:rPr>
        <w:t>eest</w:t>
      </w:r>
      <w:r w:rsidRPr="008939CB" w:rsidR="00FD44FB">
        <w:rPr>
          <w:color w:val="auto"/>
          <w:szCs w:val="24"/>
        </w:rPr>
        <w:t xml:space="preserve"> – </w:t>
      </w:r>
    </w:p>
    <w:p w:rsidRPr="008939CB" w:rsidR="00016B6A" w:rsidP="00533AC9" w:rsidRDefault="00FD44FB" w14:paraId="2C853A37" w14:textId="6839ADD9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016B6A" w:rsidP="00533AC9" w:rsidRDefault="00016B6A" w14:paraId="0E1723C1" w14:textId="7732999B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56FE70CA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28C35970" w14:textId="480E5866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50</w:t>
      </w:r>
      <w:r w:rsidRPr="008939CB">
        <w:rPr>
          <w:color w:val="auto"/>
          <w:szCs w:val="24"/>
        </w:rPr>
        <w:t xml:space="preserve"> 000 eurot.</w:t>
      </w:r>
    </w:p>
    <w:p w:rsidRPr="008939CB" w:rsidR="00C35EBB" w:rsidP="00533AC9" w:rsidRDefault="00C35EBB" w14:paraId="762F8306" w14:textId="77777777">
      <w:pPr>
        <w:spacing w:after="0" w:line="240" w:lineRule="auto"/>
        <w:ind w:left="10" w:right="51" w:firstLine="0"/>
        <w:rPr>
          <w:color w:val="auto"/>
          <w:szCs w:val="24"/>
        </w:rPr>
      </w:pPr>
    </w:p>
    <w:p w:rsidRPr="008939CB" w:rsidR="00016B6A" w:rsidP="00533AC9" w:rsidRDefault="00FD44FB" w14:paraId="694AEB9C" w14:textId="3C9B3B7B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864A3A">
        <w:rPr>
          <w:color w:val="auto"/>
          <w:szCs w:val="24"/>
          <w:vertAlign w:val="superscript"/>
        </w:rPr>
        <w:t>2</w:t>
      </w:r>
      <w:r w:rsidR="000730AF">
        <w:rPr>
          <w:color w:val="auto"/>
          <w:szCs w:val="24"/>
          <w:vertAlign w:val="superscript"/>
        </w:rPr>
        <w:t>3</w:t>
      </w:r>
      <w:r w:rsidRPr="008939CB">
        <w:rPr>
          <w:color w:val="auto"/>
          <w:szCs w:val="24"/>
        </w:rPr>
        <w:t xml:space="preserve">. II kaitsekategooria liigi isendiga tehingu </w:t>
      </w:r>
      <w:r w:rsidRPr="008939CB" w:rsidR="005E6F2D">
        <w:rPr>
          <w:color w:val="auto"/>
          <w:szCs w:val="24"/>
        </w:rPr>
        <w:t xml:space="preserve">tegemise </w:t>
      </w:r>
      <w:r w:rsidRPr="008939CB">
        <w:rPr>
          <w:color w:val="auto"/>
          <w:szCs w:val="24"/>
        </w:rPr>
        <w:t>keelu rikkumine</w:t>
      </w:r>
    </w:p>
    <w:p w:rsidRPr="008939CB" w:rsidR="00016B6A" w:rsidP="00533AC9" w:rsidRDefault="00016B6A" w14:paraId="7A3DBC46" w14:textId="2FDCC8E5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192E1418" w14:textId="3CB02B9F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II kaitsekategooria liigi isendiga tehingu </w:t>
      </w:r>
      <w:r w:rsidRPr="008939CB" w:rsidR="005E6F2D">
        <w:rPr>
          <w:color w:val="auto"/>
          <w:szCs w:val="24"/>
        </w:rPr>
        <w:t xml:space="preserve">tegemise </w:t>
      </w:r>
      <w:r w:rsidRPr="008939CB" w:rsidR="00E75B2E">
        <w:rPr>
          <w:color w:val="auto"/>
          <w:szCs w:val="24"/>
        </w:rPr>
        <w:t>keelu rikkumi</w:t>
      </w:r>
      <w:r w:rsidR="00E75B2E">
        <w:rPr>
          <w:color w:val="auto"/>
          <w:szCs w:val="24"/>
        </w:rPr>
        <w:t>s</w:t>
      </w:r>
      <w:r w:rsidRPr="008939CB" w:rsidR="00E75B2E">
        <w:rPr>
          <w:color w:val="auto"/>
          <w:szCs w:val="24"/>
        </w:rPr>
        <w:t>e</w:t>
      </w:r>
      <w:r w:rsidRPr="00C86595" w:rsidDel="009C5477" w:rsidR="00E75B2E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 xml:space="preserve">eest – </w:t>
      </w:r>
    </w:p>
    <w:p w:rsidRPr="008939CB" w:rsidR="00016B6A" w:rsidP="00533AC9" w:rsidRDefault="00FD44FB" w14:paraId="2D6CCC42" w14:textId="17C59CA3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150 trahviühikut.</w:t>
      </w:r>
    </w:p>
    <w:p w:rsidRPr="008939CB" w:rsidR="00016B6A" w:rsidP="00533AC9" w:rsidRDefault="00016B6A" w14:paraId="41E4B926" w14:textId="45C7C045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6B5E42AD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7E9FB0FB" w14:textId="41B93C18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30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4F5586A4" w14:textId="67547A50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1F1B2C5A" w14:textId="2A45C264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864A3A">
        <w:rPr>
          <w:color w:val="auto"/>
          <w:szCs w:val="24"/>
          <w:vertAlign w:val="superscript"/>
        </w:rPr>
        <w:t>2</w:t>
      </w:r>
      <w:r w:rsidR="000730AF">
        <w:rPr>
          <w:color w:val="auto"/>
          <w:szCs w:val="24"/>
          <w:vertAlign w:val="superscript"/>
        </w:rPr>
        <w:t>4</w:t>
      </w:r>
      <w:r w:rsidRPr="008939CB">
        <w:rPr>
          <w:color w:val="auto"/>
          <w:szCs w:val="24"/>
        </w:rPr>
        <w:t xml:space="preserve">. III kaitsekategooria liigi isendiga tehingu </w:t>
      </w:r>
      <w:r w:rsidRPr="008939CB" w:rsidR="005E6F2D">
        <w:rPr>
          <w:color w:val="auto"/>
          <w:szCs w:val="24"/>
        </w:rPr>
        <w:t xml:space="preserve">tegemise </w:t>
      </w:r>
      <w:r w:rsidRPr="008939CB">
        <w:rPr>
          <w:color w:val="auto"/>
          <w:szCs w:val="24"/>
        </w:rPr>
        <w:t>keelu rikkumine</w:t>
      </w:r>
    </w:p>
    <w:p w:rsidRPr="008939CB" w:rsidR="00016B6A" w:rsidP="00533AC9" w:rsidRDefault="00016B6A" w14:paraId="70814C50" w14:textId="2A366262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5D4E3B3C" w14:textId="4D8659B6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 xml:space="preserve">III kaitsekategooria liigi isendiga tehingu </w:t>
      </w:r>
      <w:r w:rsidRPr="008939CB" w:rsidR="005E6F2D">
        <w:rPr>
          <w:color w:val="auto"/>
          <w:szCs w:val="24"/>
        </w:rPr>
        <w:t xml:space="preserve">tegemise </w:t>
      </w:r>
      <w:r w:rsidRPr="008939CB" w:rsidR="00E75B2E">
        <w:rPr>
          <w:color w:val="auto"/>
          <w:szCs w:val="24"/>
        </w:rPr>
        <w:t>keelu rikkumi</w:t>
      </w:r>
      <w:r w:rsidR="00E75B2E">
        <w:rPr>
          <w:color w:val="auto"/>
          <w:szCs w:val="24"/>
        </w:rPr>
        <w:t>s</w:t>
      </w:r>
      <w:r w:rsidRPr="008939CB" w:rsidR="00E75B2E">
        <w:rPr>
          <w:color w:val="auto"/>
          <w:szCs w:val="24"/>
        </w:rPr>
        <w:t>e</w:t>
      </w:r>
      <w:r w:rsidRPr="00C86595" w:rsidDel="009C5477" w:rsidR="00E75B2E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 xml:space="preserve">eest – </w:t>
      </w:r>
    </w:p>
    <w:p w:rsidRPr="008939CB" w:rsidR="00016B6A" w:rsidP="00533AC9" w:rsidRDefault="00FD44FB" w14:paraId="2B598E2D" w14:textId="1D435626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50 trahviühikut.</w:t>
      </w:r>
    </w:p>
    <w:p w:rsidRPr="008939CB" w:rsidR="00016B6A" w:rsidP="00533AC9" w:rsidRDefault="00016B6A" w14:paraId="25B02A98" w14:textId="6FE3E15D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617A2A76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00533AC9" w:rsidRDefault="00FD44FB" w14:paraId="725EBF50" w14:textId="117D86CC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10</w:t>
      </w:r>
      <w:r w:rsidRPr="008939CB">
        <w:rPr>
          <w:color w:val="auto"/>
          <w:szCs w:val="24"/>
        </w:rPr>
        <w:t xml:space="preserve"> 000 eurot.</w:t>
      </w:r>
    </w:p>
    <w:p w:rsidRPr="008939CB" w:rsidR="00016B6A" w:rsidP="00533AC9" w:rsidRDefault="00016B6A" w14:paraId="37DE65CF" w14:textId="6711539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69F498E1" w14:textId="513F2E99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864A3A">
        <w:rPr>
          <w:color w:val="auto"/>
          <w:szCs w:val="24"/>
          <w:vertAlign w:val="superscript"/>
        </w:rPr>
        <w:t>2</w:t>
      </w:r>
      <w:r w:rsidR="000730AF">
        <w:rPr>
          <w:color w:val="auto"/>
          <w:szCs w:val="24"/>
          <w:vertAlign w:val="superscript"/>
        </w:rPr>
        <w:t>5</w:t>
      </w:r>
      <w:r w:rsidRPr="008939CB">
        <w:rPr>
          <w:color w:val="auto"/>
          <w:szCs w:val="24"/>
        </w:rPr>
        <w:t xml:space="preserve">. </w:t>
      </w:r>
      <w:r w:rsidRPr="008939CB" w:rsidR="00D85E15">
        <w:rPr>
          <w:color w:val="auto"/>
          <w:szCs w:val="24"/>
        </w:rPr>
        <w:t>L</w:t>
      </w:r>
      <w:r w:rsidRPr="008939CB">
        <w:rPr>
          <w:color w:val="auto"/>
          <w:szCs w:val="24"/>
        </w:rPr>
        <w:t>ooduslikult esinevate linnuliikide</w:t>
      </w:r>
      <w:r w:rsidRPr="008939CB" w:rsidR="000B5B1D">
        <w:rPr>
          <w:color w:val="auto"/>
          <w:szCs w:val="24"/>
        </w:rPr>
        <w:t xml:space="preserve"> isendi</w:t>
      </w:r>
      <w:r w:rsidRPr="008939CB" w:rsidR="0051616D">
        <w:rPr>
          <w:color w:val="auto"/>
          <w:szCs w:val="24"/>
        </w:rPr>
        <w:t>te</w:t>
      </w:r>
      <w:r w:rsidRPr="008939CB" w:rsidR="000B5B1D">
        <w:rPr>
          <w:color w:val="auto"/>
          <w:szCs w:val="24"/>
        </w:rPr>
        <w:t>ga</w:t>
      </w:r>
      <w:r w:rsidRPr="008939CB">
        <w:rPr>
          <w:color w:val="auto"/>
          <w:szCs w:val="24"/>
        </w:rPr>
        <w:t xml:space="preserve"> tehingu </w:t>
      </w:r>
      <w:r w:rsidRPr="008939CB" w:rsidR="005E6F2D">
        <w:rPr>
          <w:color w:val="auto"/>
          <w:szCs w:val="24"/>
        </w:rPr>
        <w:t xml:space="preserve">tegemise </w:t>
      </w:r>
      <w:r w:rsidRPr="008939CB">
        <w:rPr>
          <w:color w:val="auto"/>
          <w:szCs w:val="24"/>
        </w:rPr>
        <w:t>keelu rikkumine</w:t>
      </w:r>
    </w:p>
    <w:p w:rsidRPr="008939CB" w:rsidR="00016B6A" w:rsidP="00533AC9" w:rsidRDefault="00016B6A" w14:paraId="6799D20B" w14:textId="612D02A2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0D707286" w14:textId="6FA7A1BB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="007E5B3C">
        <w:rPr>
          <w:color w:val="auto"/>
          <w:szCs w:val="24"/>
        </w:rPr>
        <w:t>L</w:t>
      </w:r>
      <w:r w:rsidRPr="008939CB" w:rsidR="00FD44FB">
        <w:rPr>
          <w:color w:val="auto"/>
          <w:szCs w:val="24"/>
        </w:rPr>
        <w:t xml:space="preserve">ooduslikult esinevate linnuliikide elus või surnud isendite </w:t>
      </w:r>
      <w:r w:rsidR="00F52AE5">
        <w:rPr>
          <w:color w:val="auto"/>
          <w:szCs w:val="24"/>
        </w:rPr>
        <w:t>või</w:t>
      </w:r>
      <w:r w:rsidRPr="008939CB" w:rsidR="00FD44FB">
        <w:rPr>
          <w:color w:val="auto"/>
          <w:szCs w:val="24"/>
        </w:rPr>
        <w:t xml:space="preserve"> nende selgelt äratuntavate kehaosade või nendest valmistatud toodete müügi, müügiks transportimise, müügi eesmärgil pidamise ja müügiks pakkumise eest – </w:t>
      </w:r>
    </w:p>
    <w:p w:rsidRPr="008939CB" w:rsidR="00016B6A" w:rsidP="00533AC9" w:rsidRDefault="00FD44FB" w14:paraId="131BD5D4" w14:textId="2DE63B39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150 trahviühikut.</w:t>
      </w:r>
    </w:p>
    <w:p w:rsidRPr="008939CB" w:rsidR="00016B6A" w:rsidP="00533AC9" w:rsidRDefault="00016B6A" w14:paraId="2DE6D3B9" w14:textId="01E94ACF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22954331" w14:textId="77777777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 xml:space="preserve">Sama teo eest, kui selle on toime pannud juriidiline isik, – </w:t>
      </w:r>
    </w:p>
    <w:p w:rsidRPr="008939CB" w:rsidR="00016B6A" w:rsidP="13447867" w:rsidRDefault="00FD44FB" w14:paraId="0B553268" w14:textId="16034E78">
      <w:pPr>
        <w:spacing w:after="0" w:line="240" w:lineRule="auto"/>
        <w:ind w:left="10" w:right="51" w:firstLine="0"/>
        <w:rPr>
          <w:color w:val="auto"/>
        </w:rPr>
      </w:pPr>
      <w:r w:rsidRPr="13447867">
        <w:rPr>
          <w:color w:val="auto"/>
        </w:rPr>
        <w:t xml:space="preserve">karistatakse rahatrahviga kuni </w:t>
      </w:r>
      <w:r w:rsidRPr="13447867" w:rsidR="00147390">
        <w:rPr>
          <w:color w:val="auto"/>
        </w:rPr>
        <w:t>8</w:t>
      </w:r>
      <w:commentRangeStart w:id="216"/>
      <w:r w:rsidRPr="13447867">
        <w:rPr>
          <w:color w:val="auto"/>
        </w:rPr>
        <w:t xml:space="preserve"> </w:t>
      </w:r>
      <w:commentRangeEnd w:id="216"/>
      <w:r w:rsidRPr="13447867">
        <w:rPr>
          <w:rStyle w:val="CommentReference"/>
          <w:color w:val="auto"/>
          <w:sz w:val="24"/>
          <w:szCs w:val="22"/>
        </w:rPr>
        <w:commentReference w:id="216"/>
      </w:r>
      <w:r w:rsidRPr="13447867">
        <w:rPr>
          <w:color w:val="auto"/>
        </w:rPr>
        <w:t>000 eurot.</w:t>
      </w:r>
    </w:p>
    <w:p w:rsidRPr="008939CB" w:rsidR="00C71DC1" w:rsidP="00533AC9" w:rsidRDefault="00C71DC1" w14:paraId="0191CB28" w14:textId="69B849ED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1EB6CE67" w14:textId="6A9EA20B">
      <w:pPr>
        <w:pStyle w:val="Heading2"/>
        <w:spacing w:after="0" w:line="240" w:lineRule="auto"/>
        <w:ind w:left="-5" w:right="48"/>
        <w:rPr>
          <w:color w:val="auto"/>
          <w:szCs w:val="24"/>
        </w:rPr>
      </w:pPr>
      <w:r w:rsidRPr="008939CB">
        <w:rPr>
          <w:color w:val="auto"/>
          <w:szCs w:val="24"/>
        </w:rPr>
        <w:t>§ 74</w:t>
      </w:r>
      <w:r w:rsidRPr="008939CB" w:rsidR="00864A3A">
        <w:rPr>
          <w:color w:val="auto"/>
          <w:szCs w:val="24"/>
          <w:vertAlign w:val="superscript"/>
        </w:rPr>
        <w:t>2</w:t>
      </w:r>
      <w:r w:rsidR="000730AF">
        <w:rPr>
          <w:color w:val="auto"/>
          <w:szCs w:val="24"/>
          <w:vertAlign w:val="superscript"/>
        </w:rPr>
        <w:t>6</w:t>
      </w:r>
      <w:r w:rsidRPr="008939CB">
        <w:rPr>
          <w:color w:val="auto"/>
          <w:szCs w:val="24"/>
        </w:rPr>
        <w:t xml:space="preserve">. </w:t>
      </w:r>
      <w:commentRangeStart w:id="217"/>
      <w:ins w:author="Mari Koik - JUSTDIGI" w:date="2026-01-28T11:43:00Z" w16du:dateUtc="2026-01-28T09:43:00Z" w:id="218">
        <w:r w:rsidR="0003620D">
          <w:rPr>
            <w:color w:val="auto"/>
            <w:szCs w:val="24"/>
          </w:rPr>
          <w:t>O</w:t>
        </w:r>
        <w:r w:rsidRPr="008939CB" w:rsidR="0003620D">
          <w:rPr>
            <w:color w:val="auto"/>
            <w:szCs w:val="24"/>
          </w:rPr>
          <w:t xml:space="preserve">hustatud </w:t>
        </w:r>
        <w:r w:rsidR="0003620D">
          <w:rPr>
            <w:color w:val="auto"/>
            <w:szCs w:val="24"/>
          </w:rPr>
          <w:t>l</w:t>
        </w:r>
      </w:ins>
      <w:del w:author="Mari Koik - JUSTDIGI" w:date="2026-01-28T11:43:00Z" w16du:dateUtc="2026-01-28T09:43:00Z" w:id="219">
        <w:r w:rsidRPr="008939CB" w:rsidDel="0003620D" w:rsidR="001A497C">
          <w:rPr>
            <w:color w:val="auto"/>
            <w:szCs w:val="24"/>
          </w:rPr>
          <w:delText>L</w:delText>
        </w:r>
      </w:del>
      <w:r w:rsidRPr="008939CB" w:rsidR="001A497C">
        <w:rPr>
          <w:color w:val="auto"/>
          <w:szCs w:val="24"/>
        </w:rPr>
        <w:t>ooduslik</w:t>
      </w:r>
      <w:ins w:author="Mari Koik - JUSTDIGI" w:date="2026-01-28T11:42:00Z" w16du:dateUtc="2026-01-28T09:42:00Z" w:id="220">
        <w:r w:rsidR="00B33369">
          <w:rPr>
            <w:color w:val="auto"/>
            <w:szCs w:val="24"/>
          </w:rPr>
          <w:t>e</w:t>
        </w:r>
      </w:ins>
      <w:del w:author="Mari Koik - JUSTDIGI" w:date="2026-01-28T11:42:00Z" w16du:dateUtc="2026-01-28T09:42:00Z" w:id="221">
        <w:r w:rsidRPr="008939CB" w:rsidDel="00B33369" w:rsidR="001A497C">
          <w:rPr>
            <w:color w:val="auto"/>
            <w:szCs w:val="24"/>
          </w:rPr>
          <w:delText>u</w:delText>
        </w:r>
      </w:del>
      <w:r w:rsidRPr="008939CB" w:rsidR="001A497C">
        <w:rPr>
          <w:color w:val="auto"/>
          <w:szCs w:val="24"/>
        </w:rPr>
        <w:t xml:space="preserve"> looma</w:t>
      </w:r>
      <w:ins w:author="Mari Koik - JUSTDIGI" w:date="2026-01-28T11:42:00Z" w16du:dateUtc="2026-01-28T09:42:00Z" w:id="222">
        <w:r w:rsidR="00B33369">
          <w:rPr>
            <w:color w:val="auto"/>
            <w:szCs w:val="24"/>
          </w:rPr>
          <w:t>-</w:t>
        </w:r>
      </w:ins>
      <w:del w:author="Mari Koik - JUSTDIGI" w:date="2026-01-28T11:42:00Z" w16du:dateUtc="2026-01-28T09:42:00Z" w:id="223">
        <w:r w:rsidRPr="008939CB" w:rsidDel="00B33369" w:rsidR="001A497C">
          <w:rPr>
            <w:color w:val="auto"/>
            <w:szCs w:val="24"/>
          </w:rPr>
          <w:delText>stiku</w:delText>
        </w:r>
      </w:del>
      <w:r w:rsidRPr="008939CB" w:rsidR="001A497C">
        <w:rPr>
          <w:color w:val="auto"/>
          <w:szCs w:val="24"/>
        </w:rPr>
        <w:t xml:space="preserve"> ja taime</w:t>
      </w:r>
      <w:del w:author="Mari Koik - JUSTDIGI" w:date="2026-01-28T11:42:00Z" w16du:dateUtc="2026-01-28T09:42:00Z" w:id="224">
        <w:r w:rsidRPr="008939CB" w:rsidDel="00B33369" w:rsidR="001A497C">
          <w:rPr>
            <w:color w:val="auto"/>
            <w:szCs w:val="24"/>
          </w:rPr>
          <w:delText>s</w:delText>
        </w:r>
      </w:del>
      <w:del w:author="Mari Koik - JUSTDIGI" w:date="2026-01-28T11:43:00Z" w16du:dateUtc="2026-01-28T09:43:00Z" w:id="225">
        <w:r w:rsidRPr="008939CB" w:rsidDel="0003620D" w:rsidR="001A497C">
          <w:rPr>
            <w:color w:val="auto"/>
            <w:szCs w:val="24"/>
          </w:rPr>
          <w:delText xml:space="preserve">tiku ohustatud </w:delText>
        </w:r>
      </w:del>
      <w:commentRangeStart w:id="226"/>
      <w:r w:rsidRPr="008939CB" w:rsidR="001A497C">
        <w:rPr>
          <w:color w:val="auto"/>
          <w:szCs w:val="24"/>
        </w:rPr>
        <w:t>liikide</w:t>
      </w:r>
      <w:ins w:author="Mari Koik - JUSTDIGI" w:date="2026-01-26T14:22:00Z" w16du:dateUtc="2026-01-26T12:22:00Z" w:id="227">
        <w:r w:rsidR="00B42EC0">
          <w:rPr>
            <w:color w:val="auto"/>
            <w:szCs w:val="24"/>
          </w:rPr>
          <w:t xml:space="preserve"> </w:t>
        </w:r>
      </w:ins>
      <w:ins w:author="Mari Koik - JUSTDIGI" w:date="2026-01-28T11:44:00Z" w16du:dateUtc="2026-01-28T09:44:00Z" w:id="228">
        <w:commentRangeEnd w:id="217"/>
        <w:r w:rsidRPr="00B54DEA" w:rsidR="00A14299">
          <w:rPr>
            <w:rStyle w:val="CommentReference"/>
            <w:color w:val="auto"/>
            <w:sz w:val="24"/>
            <w:szCs w:val="24"/>
          </w:rPr>
          <w:commentReference w:id="217"/>
        </w:r>
      </w:ins>
      <w:ins w:author="Mari Koik - JUSTDIGI" w:date="2026-01-26T14:22:00Z" w16du:dateUtc="2026-01-26T12:22:00Z" w:id="229">
        <w:r w:rsidRPr="00B54DEA" w:rsidR="00B42EC0">
          <w:rPr>
            <w:color w:val="auto"/>
            <w:szCs w:val="24"/>
          </w:rPr>
          <w:t>isendite</w:t>
        </w:r>
      </w:ins>
      <w:r w:rsidRPr="00B54DEA" w:rsidR="001A497C">
        <w:rPr>
          <w:color w:val="auto"/>
          <w:szCs w:val="24"/>
        </w:rPr>
        <w:t>ga</w:t>
      </w:r>
      <w:r w:rsidRPr="008939CB" w:rsidR="001A497C">
        <w:rPr>
          <w:color w:val="auto"/>
          <w:szCs w:val="24"/>
        </w:rPr>
        <w:t xml:space="preserve"> </w:t>
      </w:r>
      <w:commentRangeEnd w:id="226"/>
      <w:r w:rsidRPr="008939CB" w:rsidR="00B54DEA">
        <w:rPr>
          <w:rStyle w:val="CommentReference"/>
          <w:color w:val="auto"/>
          <w:sz w:val="24"/>
          <w:szCs w:val="24"/>
        </w:rPr>
        <w:commentReference w:id="226"/>
      </w:r>
      <w:r w:rsidRPr="008939CB" w:rsidR="001A497C">
        <w:rPr>
          <w:color w:val="auto"/>
          <w:szCs w:val="24"/>
        </w:rPr>
        <w:t>riikidevahelise kauplemise nõuete rikkumine</w:t>
      </w:r>
    </w:p>
    <w:p w:rsidRPr="008939CB" w:rsidR="00BC7D2B" w:rsidP="00533AC9" w:rsidRDefault="00BC7D2B" w14:paraId="5A9EC3E5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41A44FB9" w14:textId="362C8AFC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(1) </w:t>
      </w:r>
      <w:r w:rsidRPr="008939CB" w:rsidR="00FD44FB">
        <w:rPr>
          <w:color w:val="auto"/>
          <w:szCs w:val="24"/>
        </w:rPr>
        <w:t>Nõukogu määruse (EÜ) nr 338/97 lisades A–D loetletud looma- ja taimeliikide kaitse</w:t>
      </w:r>
      <w:r w:rsidR="00941939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 xml:space="preserve">nõuete rikkumise eest – </w:t>
      </w:r>
    </w:p>
    <w:p w:rsidRPr="008939CB" w:rsidR="00016B6A" w:rsidP="00533AC9" w:rsidRDefault="00FD44FB" w14:paraId="66190375" w14:textId="57934DD6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karistatakse rahatrahviga kuni 300 trahviühikut.</w:t>
      </w:r>
    </w:p>
    <w:p w:rsidRPr="008939CB" w:rsidR="00016B6A" w:rsidP="00533AC9" w:rsidRDefault="00016B6A" w14:paraId="68A688A0" w14:textId="7E41152F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F305DD" w:rsidP="00533AC9" w:rsidRDefault="00CC61CB" w14:paraId="4E002E23" w14:textId="1A717705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(2) </w:t>
      </w:r>
      <w:r w:rsidRPr="008939CB" w:rsidR="00FD44FB">
        <w:rPr>
          <w:color w:val="auto"/>
          <w:szCs w:val="24"/>
        </w:rPr>
        <w:t>Sama teo eest, kui selle on toime pannud juriidiline isik,</w:t>
      </w:r>
      <w:r w:rsidRPr="008939CB" w:rsidR="007F336D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>–</w:t>
      </w:r>
      <w:r w:rsidRPr="008939CB" w:rsidR="00A013EE">
        <w:rPr>
          <w:color w:val="auto"/>
          <w:szCs w:val="24"/>
        </w:rPr>
        <w:t xml:space="preserve"> </w:t>
      </w:r>
    </w:p>
    <w:p w:rsidRPr="008939CB" w:rsidR="00016B6A" w:rsidP="00533AC9" w:rsidRDefault="00FD44FB" w14:paraId="57D45C42" w14:textId="18D6999D">
      <w:pPr>
        <w:spacing w:after="0" w:line="240" w:lineRule="auto"/>
        <w:ind w:left="1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karistatakse rahatrahviga kuni </w:t>
      </w:r>
      <w:r w:rsidR="005A68D4">
        <w:rPr>
          <w:color w:val="auto"/>
          <w:szCs w:val="24"/>
        </w:rPr>
        <w:t>100</w:t>
      </w:r>
      <w:r w:rsidRPr="008939CB">
        <w:rPr>
          <w:color w:val="auto"/>
          <w:szCs w:val="24"/>
        </w:rPr>
        <w:t xml:space="preserve"> 000 eurot.</w:t>
      </w:r>
      <w:r w:rsidRPr="008939CB" w:rsidR="00BC7D2B">
        <w:rPr>
          <w:color w:val="auto"/>
          <w:szCs w:val="24"/>
        </w:rPr>
        <w:t>“;</w:t>
      </w:r>
    </w:p>
    <w:p w:rsidRPr="008939CB" w:rsidR="00016B6A" w:rsidP="00533AC9" w:rsidRDefault="00016B6A" w14:paraId="5A22779D" w14:textId="28ECEFF4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E138F7" w:rsidP="00533AC9" w:rsidRDefault="00A75E43" w14:paraId="414807F3" w14:textId="4D38D0DE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36</w:t>
      </w:r>
      <w:r w:rsidRPr="008939CB" w:rsidR="00374077">
        <w:rPr>
          <w:b/>
          <w:color w:val="auto"/>
          <w:szCs w:val="24"/>
        </w:rPr>
        <w:t>)</w:t>
      </w:r>
      <w:r w:rsidRPr="008939CB" w:rsidR="00374077">
        <w:rPr>
          <w:color w:val="auto"/>
          <w:szCs w:val="24"/>
        </w:rPr>
        <w:t xml:space="preserve"> paragrahvi 75 </w:t>
      </w:r>
      <w:r w:rsidRPr="008939CB" w:rsidR="00E138F7">
        <w:rPr>
          <w:color w:val="auto"/>
          <w:szCs w:val="24"/>
        </w:rPr>
        <w:t>lõikes 2</w:t>
      </w:r>
      <w:r w:rsidRPr="008939CB" w:rsidR="00374077">
        <w:rPr>
          <w:color w:val="auto"/>
          <w:szCs w:val="24"/>
        </w:rPr>
        <w:t xml:space="preserve"> asendatakse tekstiosa „</w:t>
      </w:r>
      <w:r w:rsidRPr="008939CB" w:rsidR="00E138F7">
        <w:rPr>
          <w:color w:val="auto"/>
          <w:szCs w:val="24"/>
        </w:rPr>
        <w:t>71,</w:t>
      </w:r>
      <w:r w:rsidRPr="008939CB" w:rsidR="00A013EE">
        <w:rPr>
          <w:color w:val="auto"/>
          <w:szCs w:val="24"/>
        </w:rPr>
        <w:t xml:space="preserve"> </w:t>
      </w:r>
      <w:r w:rsidRPr="008939CB" w:rsidR="00E138F7">
        <w:rPr>
          <w:color w:val="auto"/>
          <w:szCs w:val="24"/>
        </w:rPr>
        <w:t>73,</w:t>
      </w:r>
      <w:r w:rsidRPr="008939CB" w:rsidR="00A013EE">
        <w:rPr>
          <w:color w:val="auto"/>
          <w:szCs w:val="24"/>
        </w:rPr>
        <w:t xml:space="preserve"> </w:t>
      </w:r>
      <w:r w:rsidRPr="008939CB" w:rsidR="00E138F7">
        <w:rPr>
          <w:color w:val="auto"/>
          <w:szCs w:val="24"/>
        </w:rPr>
        <w:t>74 ja 74</w:t>
      </w:r>
      <w:r w:rsidRPr="008939CB" w:rsidR="00E138F7">
        <w:rPr>
          <w:color w:val="auto"/>
          <w:szCs w:val="24"/>
          <w:vertAlign w:val="superscript"/>
        </w:rPr>
        <w:t>2</w:t>
      </w:r>
      <w:r w:rsidRPr="008939CB" w:rsidR="00E138F7">
        <w:rPr>
          <w:color w:val="auto"/>
          <w:szCs w:val="24"/>
        </w:rPr>
        <w:t>‒74</w:t>
      </w:r>
      <w:r w:rsidRPr="008939CB" w:rsidR="00E138F7">
        <w:rPr>
          <w:color w:val="auto"/>
          <w:szCs w:val="24"/>
          <w:vertAlign w:val="superscript"/>
        </w:rPr>
        <w:t>4</w:t>
      </w:r>
      <w:r w:rsidRPr="008939CB" w:rsidR="00374077">
        <w:rPr>
          <w:color w:val="auto"/>
          <w:szCs w:val="24"/>
        </w:rPr>
        <w:t xml:space="preserve"> </w:t>
      </w:r>
      <w:r w:rsidRPr="008939CB" w:rsidR="00E138F7">
        <w:rPr>
          <w:color w:val="auto"/>
          <w:szCs w:val="24"/>
        </w:rPr>
        <w:t>ja 74</w:t>
      </w:r>
      <w:r w:rsidRPr="008939CB" w:rsidR="00E138F7">
        <w:rPr>
          <w:color w:val="auto"/>
          <w:szCs w:val="24"/>
          <w:vertAlign w:val="superscript"/>
        </w:rPr>
        <w:t>6</w:t>
      </w:r>
      <w:r w:rsidRPr="008939CB" w:rsidR="00E138F7">
        <w:rPr>
          <w:color w:val="auto"/>
          <w:szCs w:val="24"/>
        </w:rPr>
        <w:t xml:space="preserve">“ tekstiosaga </w:t>
      </w:r>
      <w:r w:rsidR="00B639A7">
        <w:rPr>
          <w:color w:val="auto"/>
          <w:szCs w:val="24"/>
        </w:rPr>
        <w:br/>
      </w:r>
      <w:r w:rsidRPr="008939CB" w:rsidR="00E138F7">
        <w:rPr>
          <w:color w:val="auto"/>
          <w:szCs w:val="24"/>
        </w:rPr>
        <w:t>„71–71</w:t>
      </w:r>
      <w:r w:rsidRPr="008939CB" w:rsidR="00E138F7">
        <w:rPr>
          <w:color w:val="auto"/>
          <w:szCs w:val="24"/>
          <w:vertAlign w:val="superscript"/>
        </w:rPr>
        <w:t>7</w:t>
      </w:r>
      <w:r w:rsidRPr="00EC0B20" w:rsidR="00123801">
        <w:rPr>
          <w:color w:val="auto"/>
          <w:szCs w:val="24"/>
        </w:rPr>
        <w:t>, 71</w:t>
      </w:r>
      <w:r w:rsidRPr="00EC0B20" w:rsidR="00123801">
        <w:rPr>
          <w:color w:val="auto"/>
          <w:szCs w:val="24"/>
          <w:vertAlign w:val="superscript"/>
        </w:rPr>
        <w:t>9</w:t>
      </w:r>
      <w:r w:rsidRPr="008939CB" w:rsidR="00E138F7">
        <w:rPr>
          <w:color w:val="auto"/>
          <w:szCs w:val="24"/>
        </w:rPr>
        <w:t>, 74</w:t>
      </w:r>
      <w:r w:rsidRPr="008939CB" w:rsidR="00E138F7">
        <w:rPr>
          <w:color w:val="auto"/>
          <w:szCs w:val="24"/>
          <w:vertAlign w:val="superscript"/>
        </w:rPr>
        <w:t>2</w:t>
      </w:r>
      <w:r w:rsidRPr="008939CB" w:rsidR="00E138F7">
        <w:rPr>
          <w:color w:val="auto"/>
          <w:szCs w:val="24"/>
        </w:rPr>
        <w:t>, 74</w:t>
      </w:r>
      <w:r w:rsidRPr="008939CB" w:rsidR="00E138F7">
        <w:rPr>
          <w:color w:val="auto"/>
          <w:szCs w:val="24"/>
          <w:vertAlign w:val="superscript"/>
        </w:rPr>
        <w:t>6</w:t>
      </w:r>
      <w:r w:rsidRPr="008939CB" w:rsidR="00E138F7">
        <w:rPr>
          <w:color w:val="auto"/>
          <w:szCs w:val="24"/>
        </w:rPr>
        <w:t>–74</w:t>
      </w:r>
      <w:r w:rsidRPr="002E02CC" w:rsidR="002E02CC">
        <w:rPr>
          <w:color w:val="auto"/>
          <w:szCs w:val="24"/>
          <w:vertAlign w:val="superscript"/>
        </w:rPr>
        <w:t>8</w:t>
      </w:r>
      <w:r w:rsidRPr="008939CB" w:rsidR="00E138F7">
        <w:rPr>
          <w:color w:val="auto"/>
          <w:szCs w:val="24"/>
        </w:rPr>
        <w:t xml:space="preserve"> ja 74</w:t>
      </w:r>
      <w:r w:rsidRPr="008939CB" w:rsidR="00E138F7">
        <w:rPr>
          <w:color w:val="auto"/>
          <w:szCs w:val="24"/>
          <w:vertAlign w:val="superscript"/>
        </w:rPr>
        <w:t>1</w:t>
      </w:r>
      <w:r w:rsidR="002E02CC">
        <w:rPr>
          <w:color w:val="auto"/>
          <w:szCs w:val="24"/>
          <w:vertAlign w:val="superscript"/>
        </w:rPr>
        <w:t>1</w:t>
      </w:r>
      <w:r w:rsidRPr="008939CB" w:rsidR="00E138F7">
        <w:rPr>
          <w:color w:val="auto"/>
          <w:szCs w:val="24"/>
        </w:rPr>
        <w:t>–74</w:t>
      </w:r>
      <w:r w:rsidRPr="008939CB" w:rsidR="00E138F7">
        <w:rPr>
          <w:color w:val="auto"/>
          <w:szCs w:val="24"/>
          <w:vertAlign w:val="superscript"/>
        </w:rPr>
        <w:t>2</w:t>
      </w:r>
      <w:r w:rsidR="009A7F46">
        <w:rPr>
          <w:color w:val="auto"/>
          <w:szCs w:val="24"/>
          <w:vertAlign w:val="superscript"/>
        </w:rPr>
        <w:t>6</w:t>
      </w:r>
      <w:r w:rsidRPr="008939CB" w:rsidR="00E138F7">
        <w:rPr>
          <w:color w:val="auto"/>
          <w:szCs w:val="24"/>
        </w:rPr>
        <w:t>“;</w:t>
      </w:r>
    </w:p>
    <w:p w:rsidRPr="008939CB" w:rsidR="00E138F7" w:rsidP="00533AC9" w:rsidRDefault="00E138F7" w14:paraId="4A601B28" w14:textId="24BE3A56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E138F7" w:rsidP="00533AC9" w:rsidRDefault="00A75E43" w14:paraId="3A2E6748" w14:textId="128903CE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37</w:t>
      </w:r>
      <w:r w:rsidRPr="008939CB" w:rsidR="00E138F7">
        <w:rPr>
          <w:b/>
          <w:color w:val="auto"/>
          <w:szCs w:val="24"/>
        </w:rPr>
        <w:t>)</w:t>
      </w:r>
      <w:r w:rsidRPr="008939CB" w:rsidR="00E138F7">
        <w:rPr>
          <w:color w:val="auto"/>
          <w:szCs w:val="24"/>
        </w:rPr>
        <w:t xml:space="preserve"> paragrahvi 75 lõikes 3 asendatakse tekstiosa „71, 73 ja 74“ tekstiosaga „71</w:t>
      </w:r>
      <w:r w:rsidRPr="008939CB" w:rsidR="00E138F7">
        <w:rPr>
          <w:color w:val="auto"/>
          <w:szCs w:val="24"/>
          <w:vertAlign w:val="superscript"/>
        </w:rPr>
        <w:t>8</w:t>
      </w:r>
      <w:r w:rsidRPr="008939CB" w:rsidR="00E138F7">
        <w:rPr>
          <w:color w:val="auto"/>
          <w:szCs w:val="24"/>
        </w:rPr>
        <w:t xml:space="preserve"> ja 73“;</w:t>
      </w:r>
    </w:p>
    <w:p w:rsidRPr="008939CB" w:rsidR="00016B6A" w:rsidP="00533AC9" w:rsidRDefault="00016B6A" w14:paraId="6ED2A72B" w14:textId="22517B08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E138F7" w:rsidP="00533AC9" w:rsidRDefault="00A75E43" w14:paraId="311D99CB" w14:textId="5EEECFA9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color w:val="auto"/>
          <w:szCs w:val="24"/>
        </w:rPr>
        <w:t>38</w:t>
      </w:r>
      <w:r w:rsidRPr="008939CB" w:rsidR="00E138F7">
        <w:rPr>
          <w:b/>
          <w:color w:val="auto"/>
          <w:szCs w:val="24"/>
        </w:rPr>
        <w:t>)</w:t>
      </w:r>
      <w:r w:rsidRPr="008939CB" w:rsidR="00E138F7">
        <w:rPr>
          <w:color w:val="auto"/>
          <w:szCs w:val="24"/>
        </w:rPr>
        <w:t xml:space="preserve"> paragrahvi 75 lõikes 4 asendatakse tekstiosa „74</w:t>
      </w:r>
      <w:r w:rsidRPr="008939CB" w:rsidR="00E138F7">
        <w:rPr>
          <w:color w:val="auto"/>
          <w:szCs w:val="24"/>
          <w:vertAlign w:val="superscript"/>
        </w:rPr>
        <w:t>1</w:t>
      </w:r>
      <w:r w:rsidRPr="008939CB" w:rsidR="00E138F7">
        <w:rPr>
          <w:color w:val="auto"/>
          <w:szCs w:val="24"/>
        </w:rPr>
        <w:t xml:space="preserve"> ja 74</w:t>
      </w:r>
      <w:r w:rsidRPr="008939CB" w:rsidR="00E138F7">
        <w:rPr>
          <w:color w:val="auto"/>
          <w:szCs w:val="24"/>
          <w:vertAlign w:val="superscript"/>
        </w:rPr>
        <w:t>5</w:t>
      </w:r>
      <w:r w:rsidRPr="008939CB" w:rsidR="00E138F7">
        <w:rPr>
          <w:color w:val="auto"/>
          <w:szCs w:val="24"/>
        </w:rPr>
        <w:t>“ tekstiosaga „74</w:t>
      </w:r>
      <w:r w:rsidRPr="008939CB" w:rsidR="00E138F7">
        <w:rPr>
          <w:color w:val="auto"/>
          <w:szCs w:val="24"/>
          <w:vertAlign w:val="superscript"/>
        </w:rPr>
        <w:t>1</w:t>
      </w:r>
      <w:r w:rsidRPr="008939CB" w:rsidR="00E138F7">
        <w:rPr>
          <w:color w:val="auto"/>
          <w:szCs w:val="24"/>
        </w:rPr>
        <w:t>, 74</w:t>
      </w:r>
      <w:r w:rsidRPr="008939CB" w:rsidR="00E138F7">
        <w:rPr>
          <w:color w:val="auto"/>
          <w:szCs w:val="24"/>
          <w:vertAlign w:val="superscript"/>
        </w:rPr>
        <w:t>5</w:t>
      </w:r>
      <w:r w:rsidRPr="008939CB" w:rsidR="00E138F7">
        <w:rPr>
          <w:color w:val="auto"/>
          <w:szCs w:val="24"/>
        </w:rPr>
        <w:t xml:space="preserve"> ja</w:t>
      </w:r>
      <w:r w:rsidRPr="008939CB" w:rsidR="00E138F7">
        <w:rPr>
          <w:color w:val="auto"/>
          <w:szCs w:val="24"/>
          <w:vertAlign w:val="superscript"/>
        </w:rPr>
        <w:t xml:space="preserve"> </w:t>
      </w:r>
      <w:r w:rsidRPr="008939CB" w:rsidR="00E138F7">
        <w:rPr>
          <w:color w:val="auto"/>
          <w:szCs w:val="24"/>
        </w:rPr>
        <w:t>74</w:t>
      </w:r>
      <w:r w:rsidRPr="008939CB" w:rsidR="00E138F7">
        <w:rPr>
          <w:color w:val="auto"/>
          <w:szCs w:val="24"/>
          <w:vertAlign w:val="superscript"/>
        </w:rPr>
        <w:t>2</w:t>
      </w:r>
      <w:r w:rsidR="00DC6322">
        <w:rPr>
          <w:color w:val="auto"/>
          <w:szCs w:val="24"/>
          <w:vertAlign w:val="superscript"/>
        </w:rPr>
        <w:t>6</w:t>
      </w:r>
      <w:r w:rsidRPr="008939CB" w:rsidR="00E138F7">
        <w:rPr>
          <w:color w:val="auto"/>
          <w:szCs w:val="24"/>
        </w:rPr>
        <w:t>“;</w:t>
      </w:r>
    </w:p>
    <w:p w:rsidR="00BC7D2B" w:rsidP="00533AC9" w:rsidRDefault="00BC7D2B" w14:paraId="0B211609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E138F7" w:rsidP="00533AC9" w:rsidRDefault="00A75E43" w14:paraId="57A1E12D" w14:textId="0C89AD7D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color w:val="auto"/>
          <w:szCs w:val="24"/>
        </w:rPr>
        <w:t>39</w:t>
      </w:r>
      <w:r w:rsidRPr="008939CB" w:rsidR="00E138F7">
        <w:rPr>
          <w:b/>
          <w:color w:val="auto"/>
          <w:szCs w:val="24"/>
        </w:rPr>
        <w:t>)</w:t>
      </w:r>
      <w:r w:rsidRPr="008939CB" w:rsidR="00E138F7">
        <w:rPr>
          <w:color w:val="auto"/>
          <w:szCs w:val="24"/>
        </w:rPr>
        <w:t xml:space="preserve"> paragrahvi 75 täiendatakse lõikega 5 järgmises sõnastuses:</w:t>
      </w:r>
    </w:p>
    <w:p w:rsidRPr="008939CB" w:rsidR="003401A8" w:rsidP="00533AC9" w:rsidRDefault="00E138F7" w14:paraId="35F78290" w14:textId="4DFAB66C">
      <w:pPr>
        <w:spacing w:after="0" w:line="240" w:lineRule="auto"/>
        <w:ind w:left="0" w:firstLine="0"/>
        <w:rPr>
          <w:color w:val="auto"/>
          <w:szCs w:val="24"/>
        </w:rPr>
      </w:pPr>
      <w:r w:rsidRPr="008939CB">
        <w:rPr>
          <w:color w:val="auto"/>
          <w:szCs w:val="24"/>
        </w:rPr>
        <w:t>„</w:t>
      </w:r>
      <w:r w:rsidRPr="008939CB" w:rsidR="003401A8">
        <w:rPr>
          <w:color w:val="auto"/>
          <w:szCs w:val="24"/>
        </w:rPr>
        <w:t>(</w:t>
      </w:r>
      <w:r w:rsidRPr="008939CB">
        <w:rPr>
          <w:color w:val="auto"/>
          <w:szCs w:val="24"/>
        </w:rPr>
        <w:t>5</w:t>
      </w:r>
      <w:r w:rsidRPr="008939CB" w:rsidR="003401A8">
        <w:rPr>
          <w:color w:val="auto"/>
          <w:szCs w:val="24"/>
        </w:rPr>
        <w:t xml:space="preserve">) Käesoleva seaduse §-des </w:t>
      </w:r>
      <w:r w:rsidRPr="008939CB" w:rsidR="00AB1D8F">
        <w:rPr>
          <w:color w:val="auto"/>
          <w:szCs w:val="24"/>
        </w:rPr>
        <w:t>74</w:t>
      </w:r>
      <w:r w:rsidRPr="002E02CC" w:rsidR="002E02CC">
        <w:rPr>
          <w:color w:val="auto"/>
          <w:szCs w:val="24"/>
          <w:vertAlign w:val="superscript"/>
        </w:rPr>
        <w:t>9</w:t>
      </w:r>
      <w:r w:rsidRPr="008939CB" w:rsidR="00AB1D8F">
        <w:rPr>
          <w:color w:val="auto"/>
          <w:szCs w:val="24"/>
        </w:rPr>
        <w:t xml:space="preserve"> </w:t>
      </w:r>
      <w:r w:rsidRPr="008939CB" w:rsidR="003401A8">
        <w:rPr>
          <w:color w:val="auto"/>
          <w:szCs w:val="24"/>
        </w:rPr>
        <w:t>ja 74</w:t>
      </w:r>
      <w:r w:rsidRPr="008939CB" w:rsidR="003401A8">
        <w:rPr>
          <w:color w:val="auto"/>
          <w:szCs w:val="24"/>
          <w:vertAlign w:val="superscript"/>
        </w:rPr>
        <w:t>1</w:t>
      </w:r>
      <w:r w:rsidR="002E02CC">
        <w:rPr>
          <w:color w:val="auto"/>
          <w:szCs w:val="24"/>
          <w:vertAlign w:val="superscript"/>
        </w:rPr>
        <w:t>0</w:t>
      </w:r>
      <w:r w:rsidRPr="008939CB" w:rsidR="003401A8">
        <w:rPr>
          <w:color w:val="auto"/>
          <w:szCs w:val="24"/>
        </w:rPr>
        <w:t xml:space="preserve"> sätestatud väärtegude kohtuväline menetleja on Keskkonna</w:t>
      </w:r>
      <w:r w:rsidRPr="008939CB" w:rsidR="00F305DD">
        <w:rPr>
          <w:color w:val="auto"/>
          <w:szCs w:val="24"/>
        </w:rPr>
        <w:t>amet</w:t>
      </w:r>
      <w:r w:rsidRPr="008939CB" w:rsidR="003401A8">
        <w:rPr>
          <w:color w:val="auto"/>
          <w:szCs w:val="24"/>
        </w:rPr>
        <w:t xml:space="preserve"> või valla- või linnavalitsus.</w:t>
      </w:r>
      <w:r w:rsidRPr="008939CB">
        <w:rPr>
          <w:color w:val="auto"/>
          <w:szCs w:val="24"/>
        </w:rPr>
        <w:t>“;</w:t>
      </w:r>
    </w:p>
    <w:p w:rsidRPr="008939CB" w:rsidR="003401A8" w:rsidP="00533AC9" w:rsidRDefault="003401A8" w14:paraId="7358921F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A75E43" w14:paraId="7F060A4A" w14:textId="61B9D17D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color w:val="auto"/>
          <w:szCs w:val="24"/>
        </w:rPr>
        <w:t>40</w:t>
      </w:r>
      <w:r w:rsidRPr="008939CB" w:rsidR="00706C55">
        <w:rPr>
          <w:b/>
          <w:color w:val="auto"/>
          <w:szCs w:val="24"/>
        </w:rPr>
        <w:t>)</w:t>
      </w:r>
      <w:r w:rsidRPr="008939CB" w:rsidR="00706C55">
        <w:rPr>
          <w:color w:val="auto"/>
          <w:szCs w:val="24"/>
        </w:rPr>
        <w:t xml:space="preserve"> paragrahvi 75</w:t>
      </w:r>
      <w:r w:rsidRPr="008939CB" w:rsidR="00706C55">
        <w:rPr>
          <w:color w:val="auto"/>
          <w:szCs w:val="24"/>
          <w:vertAlign w:val="superscript"/>
        </w:rPr>
        <w:t>1</w:t>
      </w:r>
      <w:r w:rsidRPr="008939CB" w:rsidR="00706C55">
        <w:rPr>
          <w:color w:val="auto"/>
          <w:szCs w:val="24"/>
        </w:rPr>
        <w:t xml:space="preserve"> lõikes 1 asendatakse tekstiosa „71 ja 74</w:t>
      </w:r>
      <w:r w:rsidRPr="008939CB" w:rsidR="00706C55">
        <w:rPr>
          <w:color w:val="auto"/>
          <w:szCs w:val="24"/>
          <w:vertAlign w:val="superscript"/>
        </w:rPr>
        <w:t>1</w:t>
      </w:r>
      <w:r w:rsidRPr="008939CB" w:rsidR="00B74F5C">
        <w:rPr>
          <w:color w:val="auto"/>
          <w:szCs w:val="24"/>
        </w:rPr>
        <w:t>‒</w:t>
      </w:r>
      <w:r w:rsidRPr="008939CB" w:rsidR="00706C55">
        <w:rPr>
          <w:color w:val="auto"/>
          <w:szCs w:val="24"/>
        </w:rPr>
        <w:t>74</w:t>
      </w:r>
      <w:r w:rsidRPr="008939CB" w:rsidR="00706C55">
        <w:rPr>
          <w:color w:val="auto"/>
          <w:szCs w:val="24"/>
          <w:vertAlign w:val="superscript"/>
        </w:rPr>
        <w:t>6</w:t>
      </w:r>
      <w:r w:rsidRPr="008939CB" w:rsidR="00706C55">
        <w:rPr>
          <w:color w:val="auto"/>
          <w:szCs w:val="24"/>
        </w:rPr>
        <w:t>“ tekstiosaga „71–71</w:t>
      </w:r>
      <w:r w:rsidRPr="008939CB" w:rsidR="00706C55">
        <w:rPr>
          <w:color w:val="auto"/>
          <w:szCs w:val="24"/>
          <w:vertAlign w:val="superscript"/>
        </w:rPr>
        <w:t>2</w:t>
      </w:r>
      <w:r w:rsidRPr="008939CB" w:rsidR="00706C55">
        <w:rPr>
          <w:color w:val="auto"/>
          <w:szCs w:val="24"/>
        </w:rPr>
        <w:t>, 74</w:t>
      </w:r>
      <w:r w:rsidRPr="008939CB" w:rsidR="00706C55">
        <w:rPr>
          <w:color w:val="auto"/>
          <w:szCs w:val="24"/>
          <w:vertAlign w:val="superscript"/>
        </w:rPr>
        <w:t>1</w:t>
      </w:r>
      <w:r w:rsidRPr="008939CB" w:rsidR="00706C55">
        <w:rPr>
          <w:color w:val="auto"/>
          <w:szCs w:val="24"/>
        </w:rPr>
        <w:t>, 74</w:t>
      </w:r>
      <w:r w:rsidRPr="008939CB" w:rsidR="00706C55">
        <w:rPr>
          <w:color w:val="auto"/>
          <w:szCs w:val="24"/>
          <w:vertAlign w:val="superscript"/>
        </w:rPr>
        <w:t>2</w:t>
      </w:r>
      <w:r w:rsidRPr="008939CB" w:rsidR="00706C55">
        <w:rPr>
          <w:color w:val="auto"/>
          <w:szCs w:val="24"/>
        </w:rPr>
        <w:t>, 74</w:t>
      </w:r>
      <w:r w:rsidRPr="008939CB" w:rsidR="00706C55">
        <w:rPr>
          <w:color w:val="auto"/>
          <w:szCs w:val="24"/>
          <w:vertAlign w:val="superscript"/>
        </w:rPr>
        <w:t>5</w:t>
      </w:r>
      <w:r w:rsidRPr="008939CB" w:rsidR="00706C55">
        <w:rPr>
          <w:color w:val="auto"/>
          <w:szCs w:val="24"/>
        </w:rPr>
        <w:t>, 74</w:t>
      </w:r>
      <w:r w:rsidRPr="008939CB" w:rsidR="00706C55">
        <w:rPr>
          <w:color w:val="auto"/>
          <w:szCs w:val="24"/>
          <w:vertAlign w:val="superscript"/>
        </w:rPr>
        <w:t>6</w:t>
      </w:r>
      <w:r w:rsidRPr="008939CB" w:rsidR="00706C55">
        <w:rPr>
          <w:color w:val="auto"/>
          <w:szCs w:val="24"/>
        </w:rPr>
        <w:t xml:space="preserve"> ja 74</w:t>
      </w:r>
      <w:r w:rsidRPr="008939CB" w:rsidR="00706C55">
        <w:rPr>
          <w:color w:val="auto"/>
          <w:szCs w:val="24"/>
          <w:vertAlign w:val="superscript"/>
        </w:rPr>
        <w:t>1</w:t>
      </w:r>
      <w:r w:rsidR="001406DC">
        <w:rPr>
          <w:color w:val="auto"/>
          <w:szCs w:val="24"/>
          <w:vertAlign w:val="superscript"/>
        </w:rPr>
        <w:t>1</w:t>
      </w:r>
      <w:r w:rsidRPr="008939CB" w:rsidR="00706C55">
        <w:rPr>
          <w:color w:val="auto"/>
          <w:szCs w:val="24"/>
        </w:rPr>
        <w:t>–74</w:t>
      </w:r>
      <w:r w:rsidRPr="008939CB" w:rsidR="00706C55">
        <w:rPr>
          <w:color w:val="auto"/>
          <w:szCs w:val="24"/>
          <w:vertAlign w:val="superscript"/>
        </w:rPr>
        <w:t>2</w:t>
      </w:r>
      <w:r w:rsidR="001406DC">
        <w:rPr>
          <w:color w:val="auto"/>
          <w:szCs w:val="24"/>
          <w:vertAlign w:val="superscript"/>
        </w:rPr>
        <w:t>6</w:t>
      </w:r>
      <w:r w:rsidRPr="008939CB" w:rsidR="00706C55">
        <w:rPr>
          <w:color w:val="auto"/>
          <w:szCs w:val="24"/>
        </w:rPr>
        <w:t>“;</w:t>
      </w:r>
    </w:p>
    <w:p w:rsidRPr="008939CB" w:rsidR="00706C55" w:rsidP="00533AC9" w:rsidRDefault="00706C55" w14:paraId="5EE19BDF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6A1DB7" w:rsidP="00533AC9" w:rsidRDefault="00A75E43" w14:paraId="35FD99BB" w14:textId="29AFE8D1">
      <w:pPr>
        <w:spacing w:after="0" w:line="240" w:lineRule="auto"/>
        <w:ind w:left="-5" w:right="51"/>
        <w:rPr>
          <w:color w:val="auto"/>
          <w:szCs w:val="24"/>
        </w:rPr>
      </w:pPr>
      <w:r>
        <w:rPr>
          <w:b/>
          <w:color w:val="auto"/>
          <w:szCs w:val="24"/>
        </w:rPr>
        <w:t>41</w:t>
      </w:r>
      <w:r w:rsidRPr="008939CB" w:rsidR="00706C55">
        <w:rPr>
          <w:b/>
          <w:color w:val="auto"/>
          <w:szCs w:val="24"/>
        </w:rPr>
        <w:t>)</w:t>
      </w:r>
      <w:r w:rsidRPr="008939CB" w:rsidR="00706C55">
        <w:rPr>
          <w:color w:val="auto"/>
          <w:szCs w:val="24"/>
        </w:rPr>
        <w:t xml:space="preserve"> paragrahvi 76 tek</w:t>
      </w:r>
      <w:r w:rsidRPr="008939CB" w:rsidR="001504BA">
        <w:rPr>
          <w:color w:val="auto"/>
          <w:szCs w:val="24"/>
        </w:rPr>
        <w:t>s</w:t>
      </w:r>
      <w:r w:rsidRPr="008939CB" w:rsidR="00706C55">
        <w:rPr>
          <w:color w:val="auto"/>
          <w:szCs w:val="24"/>
        </w:rPr>
        <w:t>tis asendatakse tekstiosa „</w:t>
      </w:r>
      <w:r w:rsidRPr="008939CB" w:rsidR="001504BA">
        <w:rPr>
          <w:color w:val="auto"/>
          <w:szCs w:val="24"/>
        </w:rPr>
        <w:t>7</w:t>
      </w:r>
      <w:r w:rsidR="00202AB7">
        <w:rPr>
          <w:color w:val="auto"/>
          <w:szCs w:val="24"/>
        </w:rPr>
        <w:t>1,</w:t>
      </w:r>
      <w:r w:rsidRPr="008939CB" w:rsidR="001504BA">
        <w:rPr>
          <w:color w:val="auto"/>
          <w:szCs w:val="24"/>
        </w:rPr>
        <w:t xml:space="preserve"> 73 ja 74“ tekstiosaga „71</w:t>
      </w:r>
      <w:r w:rsidRPr="008939CB" w:rsidR="001504BA">
        <w:rPr>
          <w:color w:val="auto"/>
          <w:szCs w:val="24"/>
          <w:vertAlign w:val="superscript"/>
        </w:rPr>
        <w:t>8</w:t>
      </w:r>
      <w:r w:rsidRPr="008939CB" w:rsidR="001504BA">
        <w:rPr>
          <w:color w:val="auto"/>
          <w:szCs w:val="24"/>
        </w:rPr>
        <w:t>, 73, 74</w:t>
      </w:r>
      <w:r w:rsidRPr="001406DC" w:rsidR="001406DC">
        <w:rPr>
          <w:color w:val="auto"/>
          <w:szCs w:val="24"/>
          <w:vertAlign w:val="superscript"/>
        </w:rPr>
        <w:t>9</w:t>
      </w:r>
      <w:r w:rsidRPr="008939CB" w:rsidR="001504BA">
        <w:rPr>
          <w:color w:val="auto"/>
          <w:szCs w:val="24"/>
        </w:rPr>
        <w:t xml:space="preserve"> ja 74</w:t>
      </w:r>
      <w:r w:rsidRPr="001406DC" w:rsidR="001406DC">
        <w:rPr>
          <w:color w:val="auto"/>
          <w:szCs w:val="24"/>
          <w:vertAlign w:val="superscript"/>
        </w:rPr>
        <w:t>10</w:t>
      </w:r>
      <w:r w:rsidRPr="008939CB" w:rsidR="001504BA">
        <w:rPr>
          <w:color w:val="auto"/>
          <w:szCs w:val="24"/>
        </w:rPr>
        <w:t>“;</w:t>
      </w:r>
    </w:p>
    <w:p w:rsidRPr="008939CB" w:rsidR="001504BA" w:rsidP="00533AC9" w:rsidRDefault="001504BA" w14:paraId="6A5D758F" w14:textId="77777777">
      <w:pPr>
        <w:spacing w:after="0" w:line="240" w:lineRule="auto"/>
        <w:ind w:left="-5" w:right="51"/>
        <w:rPr>
          <w:color w:val="auto"/>
          <w:szCs w:val="24"/>
        </w:rPr>
      </w:pPr>
    </w:p>
    <w:p w:rsidRPr="003711A2" w:rsidR="00F9339A" w:rsidP="5B81AC0C" w:rsidRDefault="00A75E43" w14:paraId="3E3784CD" w14:textId="6C8CB58C">
      <w:pPr>
        <w:spacing w:after="0" w:line="240" w:lineRule="auto"/>
        <w:ind w:left="-5" w:right="51"/>
        <w:rPr>
          <w:color w:val="auto"/>
        </w:rPr>
      </w:pPr>
      <w:bookmarkStart w:name="_Hlk131667758" w:id="230"/>
      <w:r w:rsidRPr="5B81AC0C">
        <w:rPr>
          <w:b/>
          <w:bCs/>
          <w:color w:val="auto"/>
        </w:rPr>
        <w:t>42</w:t>
      </w:r>
      <w:r w:rsidRPr="5B81AC0C" w:rsidR="006A1DB7">
        <w:rPr>
          <w:b/>
          <w:bCs/>
          <w:color w:val="auto"/>
        </w:rPr>
        <w:t>)</w:t>
      </w:r>
      <w:r w:rsidRPr="5B81AC0C" w:rsidR="006A1DB7">
        <w:rPr>
          <w:color w:val="auto"/>
        </w:rPr>
        <w:t xml:space="preserve"> </w:t>
      </w:r>
      <w:r w:rsidRPr="5B81AC0C" w:rsidR="00B74F5C">
        <w:rPr>
          <w:color w:val="auto"/>
        </w:rPr>
        <w:t>paragrahvist 77 moodustatakse seaduse 11</w:t>
      </w:r>
      <w:r w:rsidRPr="5B81AC0C" w:rsidR="00B74F5C">
        <w:rPr>
          <w:color w:val="auto"/>
          <w:vertAlign w:val="superscript"/>
        </w:rPr>
        <w:t>1</w:t>
      </w:r>
      <w:r w:rsidRPr="5B81AC0C" w:rsidR="00B74F5C">
        <w:rPr>
          <w:color w:val="auto"/>
        </w:rPr>
        <w:t>. peatükk ja selle pealkiri sõnastatakse järgmiselt:</w:t>
      </w:r>
    </w:p>
    <w:p w:rsidRPr="003711A2" w:rsidR="00F9339A" w:rsidP="009B62A9" w:rsidRDefault="006A1DB7" w14:paraId="72EE8FC0" w14:textId="3A4EEC60">
      <w:pPr>
        <w:spacing w:after="0" w:line="240" w:lineRule="auto"/>
        <w:ind w:left="-5" w:right="51"/>
        <w:jc w:val="center"/>
        <w:rPr>
          <w:b/>
          <w:color w:val="auto"/>
          <w:szCs w:val="24"/>
        </w:rPr>
      </w:pPr>
      <w:r w:rsidRPr="003711A2">
        <w:rPr>
          <w:b/>
          <w:color w:val="auto"/>
          <w:szCs w:val="24"/>
        </w:rPr>
        <w:t>„</w:t>
      </w:r>
      <w:r w:rsidRPr="003711A2" w:rsidR="00F9339A">
        <w:rPr>
          <w:b/>
          <w:color w:val="auto"/>
          <w:szCs w:val="24"/>
        </w:rPr>
        <w:t>11¹. peatükk</w:t>
      </w:r>
    </w:p>
    <w:p w:rsidRPr="003711A2" w:rsidR="00F9339A" w:rsidP="009B62A9" w:rsidRDefault="00E67565" w14:paraId="0143D4B7" w14:textId="0F57111E">
      <w:pPr>
        <w:spacing w:after="0" w:line="240" w:lineRule="auto"/>
        <w:ind w:left="-5" w:right="51"/>
        <w:jc w:val="center"/>
        <w:rPr>
          <w:color w:val="auto"/>
          <w:szCs w:val="24"/>
        </w:rPr>
      </w:pPr>
      <w:r w:rsidRPr="003711A2">
        <w:rPr>
          <w:b/>
          <w:color w:val="auto"/>
          <w:szCs w:val="24"/>
        </w:rPr>
        <w:t>LOODUSOBJEKTILE TEKITATUD KAHJU</w:t>
      </w:r>
      <w:r w:rsidRPr="003711A2" w:rsidR="008F35AC">
        <w:rPr>
          <w:b/>
          <w:color w:val="auto"/>
          <w:szCs w:val="24"/>
        </w:rPr>
        <w:t>“</w:t>
      </w:r>
      <w:r w:rsidRPr="003711A2" w:rsidR="00BC7D2B">
        <w:rPr>
          <w:b/>
          <w:color w:val="auto"/>
          <w:szCs w:val="24"/>
        </w:rPr>
        <w:t>;</w:t>
      </w:r>
    </w:p>
    <w:p w:rsidRPr="003711A2" w:rsidR="00016B6A" w:rsidP="00533AC9" w:rsidRDefault="00016B6A" w14:paraId="3AE69983" w14:textId="7D233194">
      <w:pPr>
        <w:spacing w:after="0" w:line="240" w:lineRule="auto"/>
        <w:ind w:left="0" w:firstLine="0"/>
        <w:rPr>
          <w:color w:val="auto"/>
          <w:szCs w:val="24"/>
        </w:rPr>
      </w:pPr>
    </w:p>
    <w:p w:rsidRPr="003711A2" w:rsidR="008F35AC" w:rsidP="00533AC9" w:rsidRDefault="00A75E43" w14:paraId="57F70562" w14:textId="3B5B11F5">
      <w:pPr>
        <w:pStyle w:val="Heading2"/>
        <w:spacing w:after="0" w:line="240" w:lineRule="auto"/>
        <w:ind w:left="-5" w:right="48"/>
        <w:rPr>
          <w:b w:val="0"/>
          <w:color w:val="auto"/>
          <w:szCs w:val="24"/>
        </w:rPr>
      </w:pPr>
      <w:r>
        <w:rPr>
          <w:color w:val="auto"/>
          <w:szCs w:val="24"/>
        </w:rPr>
        <w:t>43</w:t>
      </w:r>
      <w:r w:rsidRPr="003711A2" w:rsidR="008F35AC">
        <w:rPr>
          <w:color w:val="auto"/>
          <w:szCs w:val="24"/>
        </w:rPr>
        <w:t xml:space="preserve">) </w:t>
      </w:r>
      <w:r w:rsidRPr="003711A2" w:rsidR="00C2165B">
        <w:rPr>
          <w:b w:val="0"/>
          <w:color w:val="auto"/>
          <w:szCs w:val="24"/>
        </w:rPr>
        <w:t>paragrahvi 77 lõige 1 muudetakse ja sõnastatakse järgmiselt:</w:t>
      </w:r>
    </w:p>
    <w:p w:rsidR="00393D15" w:rsidP="49CEC19B" w:rsidRDefault="00C2165B" w14:paraId="6380F6A9" w14:textId="00E97ED5">
      <w:pPr>
        <w:spacing w:after="0" w:line="240" w:lineRule="auto"/>
        <w:ind w:left="0" w:right="51" w:firstLine="0"/>
        <w:rPr>
          <w:color w:val="auto"/>
        </w:rPr>
      </w:pPr>
      <w:r w:rsidRPr="5B81AC0C">
        <w:rPr>
          <w:color w:val="auto"/>
        </w:rPr>
        <w:t xml:space="preserve">„(1) </w:t>
      </w:r>
      <w:r w:rsidR="00D6280D">
        <w:rPr>
          <w:color w:val="auto"/>
        </w:rPr>
        <w:t>L</w:t>
      </w:r>
      <w:r w:rsidRPr="5B81AC0C" w:rsidR="00FD44FB">
        <w:rPr>
          <w:color w:val="auto"/>
        </w:rPr>
        <w:t xml:space="preserve">oodusobjekti hävitamise või </w:t>
      </w:r>
      <w:r w:rsidRPr="004A5662" w:rsidR="00FD44FB">
        <w:rPr>
          <w:color w:val="auto"/>
        </w:rPr>
        <w:t xml:space="preserve">kahjustamisega </w:t>
      </w:r>
      <w:r w:rsidRPr="004A5662" w:rsidR="004A5662">
        <w:rPr>
          <w:color w:val="auto"/>
        </w:rPr>
        <w:t xml:space="preserve">ning </w:t>
      </w:r>
      <w:proofErr w:type="spellStart"/>
      <w:r w:rsidRPr="004A5662" w:rsidR="004A5662">
        <w:rPr>
          <w:color w:val="auto"/>
        </w:rPr>
        <w:t>võõrliigi</w:t>
      </w:r>
      <w:proofErr w:type="spellEnd"/>
      <w:r w:rsidRPr="004A5662" w:rsidR="004A5662">
        <w:rPr>
          <w:color w:val="auto"/>
        </w:rPr>
        <w:t xml:space="preserve"> isendi loodusesse laskmisega </w:t>
      </w:r>
      <w:r w:rsidRPr="5B81AC0C" w:rsidR="00B74F5C">
        <w:rPr>
          <w:color w:val="auto"/>
        </w:rPr>
        <w:t xml:space="preserve">keskkonnale </w:t>
      </w:r>
      <w:r w:rsidRPr="5B81AC0C" w:rsidR="008819C6">
        <w:rPr>
          <w:color w:val="auto"/>
        </w:rPr>
        <w:t xml:space="preserve">tekitatud </w:t>
      </w:r>
      <w:r w:rsidRPr="5B81AC0C" w:rsidR="00B74F5C">
        <w:rPr>
          <w:color w:val="auto"/>
        </w:rPr>
        <w:t xml:space="preserve">kahju </w:t>
      </w:r>
      <w:r w:rsidRPr="5B81AC0C" w:rsidR="008819C6">
        <w:rPr>
          <w:color w:val="auto"/>
        </w:rPr>
        <w:t>ulatuse ja</w:t>
      </w:r>
      <w:r w:rsidRPr="5B81AC0C" w:rsidR="00F86548">
        <w:rPr>
          <w:color w:val="auto"/>
        </w:rPr>
        <w:t xml:space="preserve"> </w:t>
      </w:r>
      <w:r w:rsidRPr="5B81AC0C" w:rsidR="00FD44FB">
        <w:rPr>
          <w:color w:val="auto"/>
        </w:rPr>
        <w:t xml:space="preserve">kahju </w:t>
      </w:r>
      <w:commentRangeStart w:id="231"/>
      <w:r w:rsidRPr="5B81AC0C" w:rsidR="00FD44FB">
        <w:rPr>
          <w:color w:val="auto"/>
        </w:rPr>
        <w:t>hüvit</w:t>
      </w:r>
      <w:del w:author="Mari Koik - JUSTDIGI" w:date="2026-01-28T11:48:00Z" w16du:dateUtc="2026-01-28T09:48:00Z" w:id="232">
        <w:r w:rsidRPr="5B81AC0C" w:rsidDel="0078490B" w:rsidR="00FD44FB">
          <w:rPr>
            <w:color w:val="auto"/>
          </w:rPr>
          <w:delText>am</w:delText>
        </w:r>
      </w:del>
      <w:r w:rsidRPr="5B81AC0C" w:rsidR="00FD44FB">
        <w:rPr>
          <w:color w:val="auto"/>
        </w:rPr>
        <w:t>ise</w:t>
      </w:r>
      <w:commentRangeEnd w:id="231"/>
      <w:r w:rsidRPr="5B81AC0C" w:rsidR="006C1DE4">
        <w:rPr>
          <w:rStyle w:val="CommentReference"/>
          <w:color w:val="auto"/>
          <w:sz w:val="24"/>
          <w:szCs w:val="22"/>
        </w:rPr>
        <w:commentReference w:id="231"/>
      </w:r>
      <w:r w:rsidRPr="5B81AC0C" w:rsidR="00FD44FB">
        <w:rPr>
          <w:color w:val="auto"/>
        </w:rPr>
        <w:t xml:space="preserve"> arvestamise alused, </w:t>
      </w:r>
      <w:r w:rsidRPr="5B81AC0C" w:rsidR="008819C6">
        <w:rPr>
          <w:color w:val="auto"/>
        </w:rPr>
        <w:t xml:space="preserve">hüvitamise </w:t>
      </w:r>
      <w:r w:rsidRPr="5B81AC0C" w:rsidR="00FD44FB">
        <w:rPr>
          <w:color w:val="auto"/>
        </w:rPr>
        <w:t xml:space="preserve">korra </w:t>
      </w:r>
      <w:r w:rsidRPr="5B81AC0C" w:rsidR="00F86548">
        <w:rPr>
          <w:color w:val="auto"/>
        </w:rPr>
        <w:t xml:space="preserve">ja </w:t>
      </w:r>
      <w:r w:rsidRPr="5B81AC0C" w:rsidR="008819C6">
        <w:rPr>
          <w:color w:val="auto"/>
        </w:rPr>
        <w:t xml:space="preserve">hüvitise </w:t>
      </w:r>
      <w:r w:rsidRPr="5B81AC0C" w:rsidR="00FD44FB">
        <w:rPr>
          <w:color w:val="auto"/>
        </w:rPr>
        <w:t>määrad kehtestab Vabariigi Valitsus määrusega.</w:t>
      </w:r>
      <w:r w:rsidRPr="5B81AC0C">
        <w:rPr>
          <w:color w:val="auto"/>
        </w:rPr>
        <w:t>“;</w:t>
      </w:r>
    </w:p>
    <w:p w:rsidR="00393D15" w:rsidP="49CEC19B" w:rsidRDefault="00393D15" w14:paraId="5E5FD8CE" w14:textId="77777777">
      <w:pPr>
        <w:spacing w:after="0" w:line="240" w:lineRule="auto"/>
        <w:ind w:left="0" w:right="51" w:firstLine="0"/>
        <w:rPr>
          <w:color w:val="auto"/>
        </w:rPr>
      </w:pPr>
    </w:p>
    <w:p w:rsidR="00393D15" w:rsidP="49CEC19B" w:rsidRDefault="00281BA1" w14:paraId="2D79446A" w14:textId="0F2F8BAA">
      <w:pPr>
        <w:spacing w:after="0" w:line="240" w:lineRule="auto"/>
        <w:ind w:left="0" w:right="51" w:firstLine="0"/>
        <w:rPr>
          <w:color w:val="auto"/>
          <w:szCs w:val="24"/>
        </w:rPr>
      </w:pPr>
      <w:r w:rsidRPr="004C600C">
        <w:rPr>
          <w:b/>
          <w:bCs/>
          <w:color w:val="auto"/>
        </w:rPr>
        <w:t>4</w:t>
      </w:r>
      <w:r w:rsidR="004C600C">
        <w:rPr>
          <w:b/>
          <w:bCs/>
          <w:color w:val="auto"/>
        </w:rPr>
        <w:t>4</w:t>
      </w:r>
      <w:r w:rsidRPr="004C600C" w:rsidR="00393D15">
        <w:rPr>
          <w:b/>
          <w:bCs/>
          <w:color w:val="auto"/>
        </w:rPr>
        <w:t>)</w:t>
      </w:r>
      <w:r w:rsidR="00393D15">
        <w:rPr>
          <w:color w:val="auto"/>
        </w:rPr>
        <w:t xml:space="preserve"> </w:t>
      </w:r>
      <w:r w:rsidRPr="008939CB" w:rsidR="00393D15">
        <w:rPr>
          <w:color w:val="auto"/>
          <w:szCs w:val="24"/>
        </w:rPr>
        <w:t xml:space="preserve">paragrahvi 77 </w:t>
      </w:r>
      <w:r w:rsidR="00393D15">
        <w:rPr>
          <w:color w:val="auto"/>
          <w:szCs w:val="24"/>
        </w:rPr>
        <w:t xml:space="preserve">täiendatakse </w:t>
      </w:r>
      <w:r w:rsidRPr="008939CB" w:rsidR="00393D15">
        <w:rPr>
          <w:color w:val="auto"/>
          <w:szCs w:val="24"/>
        </w:rPr>
        <w:t>lõiget</w:t>
      </w:r>
      <w:r w:rsidR="00393D15">
        <w:rPr>
          <w:color w:val="auto"/>
          <w:szCs w:val="24"/>
        </w:rPr>
        <w:t>ega 1</w:t>
      </w:r>
      <w:r w:rsidRPr="00393D15" w:rsidR="00393D15">
        <w:rPr>
          <w:color w:val="auto"/>
          <w:szCs w:val="24"/>
          <w:vertAlign w:val="superscript"/>
        </w:rPr>
        <w:t>1</w:t>
      </w:r>
      <w:r w:rsidR="00393D15">
        <w:rPr>
          <w:color w:val="auto"/>
          <w:szCs w:val="24"/>
        </w:rPr>
        <w:t xml:space="preserve"> ja 1</w:t>
      </w:r>
      <w:r w:rsidRPr="00393D15" w:rsidR="00393D15">
        <w:rPr>
          <w:color w:val="auto"/>
          <w:szCs w:val="24"/>
          <w:vertAlign w:val="superscript"/>
        </w:rPr>
        <w:t xml:space="preserve">2 </w:t>
      </w:r>
      <w:r w:rsidRPr="008939CB" w:rsidR="00393D15">
        <w:rPr>
          <w:color w:val="auto"/>
          <w:szCs w:val="24"/>
        </w:rPr>
        <w:t>järgmises sõnastuses:</w:t>
      </w:r>
    </w:p>
    <w:p w:rsidR="00393D15" w:rsidP="49CEC19B" w:rsidRDefault="00393D15" w14:paraId="062767D2" w14:textId="0C542426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color w:val="auto"/>
          <w:szCs w:val="24"/>
        </w:rPr>
        <w:t>„(1</w:t>
      </w:r>
      <w:r w:rsidRPr="00393D15">
        <w:rPr>
          <w:color w:val="auto"/>
          <w:szCs w:val="24"/>
          <w:vertAlign w:val="superscript"/>
        </w:rPr>
        <w:t>1</w:t>
      </w:r>
      <w:r>
        <w:rPr>
          <w:color w:val="auto"/>
          <w:szCs w:val="24"/>
        </w:rPr>
        <w:t xml:space="preserve">) </w:t>
      </w:r>
      <w:r w:rsidR="00044E8B">
        <w:rPr>
          <w:color w:val="auto"/>
          <w:szCs w:val="24"/>
        </w:rPr>
        <w:t>K</w:t>
      </w:r>
      <w:r w:rsidRPr="00393D15">
        <w:rPr>
          <w:color w:val="auto"/>
          <w:szCs w:val="24"/>
        </w:rPr>
        <w:t xml:space="preserve">äesoleva </w:t>
      </w:r>
      <w:r w:rsidR="00D13D19">
        <w:rPr>
          <w:color w:val="auto"/>
          <w:szCs w:val="24"/>
        </w:rPr>
        <w:t xml:space="preserve">paragrahvi </w:t>
      </w:r>
      <w:r w:rsidRPr="00393D15">
        <w:rPr>
          <w:color w:val="auto"/>
          <w:szCs w:val="24"/>
        </w:rPr>
        <w:t xml:space="preserve">lõikes 1 </w:t>
      </w:r>
      <w:r w:rsidR="00CF6428">
        <w:rPr>
          <w:color w:val="auto"/>
          <w:szCs w:val="24"/>
        </w:rPr>
        <w:t xml:space="preserve">nimetatud määruse </w:t>
      </w:r>
      <w:r w:rsidRPr="00393D15">
        <w:rPr>
          <w:color w:val="auto"/>
          <w:szCs w:val="24"/>
        </w:rPr>
        <w:t xml:space="preserve">kehtestamisel </w:t>
      </w:r>
      <w:del w:author="Mari Koik - JUSTDIGI" w:date="2026-01-26T14:26:00Z" w16du:dateUtc="2026-01-26T12:26:00Z" w:id="233">
        <w:r w:rsidRPr="00393D15" w:rsidDel="00364C73">
          <w:rPr>
            <w:color w:val="auto"/>
            <w:szCs w:val="24"/>
          </w:rPr>
          <w:delText xml:space="preserve">tuleb </w:delText>
        </w:r>
      </w:del>
      <w:ins w:author="Mari Koik - JUSTDIGI" w:date="2026-01-26T14:26:00Z" w16du:dateUtc="2026-01-26T12:26:00Z" w:id="234">
        <w:r w:rsidR="00364C73">
          <w:rPr>
            <w:color w:val="auto"/>
            <w:szCs w:val="24"/>
          </w:rPr>
          <w:t>võetakse</w:t>
        </w:r>
        <w:r w:rsidRPr="00393D15" w:rsidR="00364C73">
          <w:rPr>
            <w:color w:val="auto"/>
            <w:szCs w:val="24"/>
          </w:rPr>
          <w:t xml:space="preserve"> </w:t>
        </w:r>
      </w:ins>
      <w:r w:rsidR="00276B71">
        <w:rPr>
          <w:color w:val="auto"/>
          <w:szCs w:val="24"/>
        </w:rPr>
        <w:t>aluseks</w:t>
      </w:r>
      <w:del w:author="Mari Koik - JUSTDIGI" w:date="2026-01-26T14:26:00Z" w16du:dateUtc="2026-01-26T12:26:00Z" w:id="235">
        <w:r w:rsidDel="00364C73" w:rsidR="00276B71">
          <w:rPr>
            <w:color w:val="auto"/>
            <w:szCs w:val="24"/>
          </w:rPr>
          <w:delText xml:space="preserve"> võtta</w:delText>
        </w:r>
      </w:del>
      <w:r w:rsidR="00276B71">
        <w:rPr>
          <w:color w:val="auto"/>
          <w:szCs w:val="24"/>
        </w:rPr>
        <w:t xml:space="preserve"> </w:t>
      </w:r>
      <w:r w:rsidRPr="00393D15">
        <w:rPr>
          <w:color w:val="auto"/>
          <w:szCs w:val="24"/>
        </w:rPr>
        <w:t>§</w:t>
      </w:r>
      <w:ins w:author="Mari Koik - JUSTDIGI" w:date="2026-01-26T14:26:00Z" w16du:dateUtc="2026-01-26T12:26:00Z" w:id="236">
        <w:r w:rsidR="00364C73">
          <w:rPr>
            <w:color w:val="auto"/>
            <w:szCs w:val="24"/>
          </w:rPr>
          <w:t>-s</w:t>
        </w:r>
      </w:ins>
      <w:r w:rsidR="00044E8B">
        <w:rPr>
          <w:color w:val="auto"/>
          <w:szCs w:val="24"/>
        </w:rPr>
        <w:t> </w:t>
      </w:r>
      <w:r w:rsidRPr="00393D15">
        <w:rPr>
          <w:color w:val="auto"/>
          <w:szCs w:val="24"/>
        </w:rPr>
        <w:t>77</w:t>
      </w:r>
      <w:r w:rsidRPr="00393D15">
        <w:rPr>
          <w:color w:val="auto"/>
          <w:szCs w:val="24"/>
          <w:vertAlign w:val="superscript"/>
        </w:rPr>
        <w:t>1</w:t>
      </w:r>
      <w:r w:rsidRPr="00393D15">
        <w:rPr>
          <w:color w:val="auto"/>
          <w:szCs w:val="24"/>
        </w:rPr>
        <w:t xml:space="preserve"> </w:t>
      </w:r>
      <w:ins w:author="Mari Koik - JUSTDIGI" w:date="2026-01-26T14:26:00Z" w16du:dateUtc="2026-01-26T12:26:00Z" w:id="237">
        <w:r w:rsidR="00364C73">
          <w:rPr>
            <w:color w:val="auto"/>
            <w:szCs w:val="24"/>
          </w:rPr>
          <w:t>sätest</w:t>
        </w:r>
      </w:ins>
      <w:ins w:author="Mari Koik - JUSTDIGI" w:date="2026-01-26T14:27:00Z" w16du:dateUtc="2026-01-26T12:27:00Z" w:id="238">
        <w:r w:rsidR="00364C73">
          <w:rPr>
            <w:color w:val="auto"/>
            <w:szCs w:val="24"/>
          </w:rPr>
          <w:t>at</w:t>
        </w:r>
      </w:ins>
      <w:del w:author="Mari Koik - JUSTDIGI" w:date="2026-01-26T14:27:00Z" w16du:dateUtc="2026-01-26T12:27:00Z" w:id="239">
        <w:r w:rsidDel="00364C73" w:rsidR="00276B71">
          <w:rPr>
            <w:color w:val="auto"/>
            <w:szCs w:val="24"/>
          </w:rPr>
          <w:delText>tood</w:delText>
        </w:r>
      </w:del>
      <w:r w:rsidR="00276B71">
        <w:rPr>
          <w:color w:val="auto"/>
          <w:szCs w:val="24"/>
        </w:rPr>
        <w:t xml:space="preserve">ud </w:t>
      </w:r>
      <w:r w:rsidRPr="00393D15" w:rsidR="00276B71">
        <w:rPr>
          <w:color w:val="auto"/>
          <w:szCs w:val="24"/>
        </w:rPr>
        <w:t xml:space="preserve">piirsummad </w:t>
      </w:r>
      <w:r w:rsidRPr="00393D15">
        <w:rPr>
          <w:color w:val="auto"/>
          <w:szCs w:val="24"/>
        </w:rPr>
        <w:t>ja arvesta</w:t>
      </w:r>
      <w:ins w:author="Mari Koik - JUSTDIGI" w:date="2026-01-26T14:27:00Z" w16du:dateUtc="2026-01-26T12:27:00Z" w:id="240">
        <w:r w:rsidR="00091F76">
          <w:rPr>
            <w:color w:val="auto"/>
            <w:szCs w:val="24"/>
          </w:rPr>
          <w:t>takse</w:t>
        </w:r>
      </w:ins>
      <w:del w:author="Mari Koik - JUSTDIGI" w:date="2026-01-26T14:27:00Z" w16du:dateUtc="2026-01-26T12:27:00Z" w:id="241">
        <w:r w:rsidRPr="00393D15" w:rsidDel="00091F76">
          <w:rPr>
            <w:color w:val="auto"/>
            <w:szCs w:val="24"/>
          </w:rPr>
          <w:delText>d</w:delText>
        </w:r>
        <w:r w:rsidDel="00091F76" w:rsidR="00276B71">
          <w:rPr>
            <w:color w:val="auto"/>
            <w:szCs w:val="24"/>
          </w:rPr>
          <w:delText>a</w:delText>
        </w:r>
      </w:del>
      <w:r w:rsidRPr="00393D15">
        <w:rPr>
          <w:color w:val="auto"/>
          <w:szCs w:val="24"/>
        </w:rPr>
        <w:t xml:space="preserve"> kaitstava loodusobjekti ohustatuse taset</w:t>
      </w:r>
      <w:r w:rsidR="00276B71">
        <w:rPr>
          <w:color w:val="auto"/>
          <w:szCs w:val="24"/>
        </w:rPr>
        <w:t>.</w:t>
      </w:r>
    </w:p>
    <w:p w:rsidR="004E305D" w:rsidP="49CEC19B" w:rsidRDefault="004E305D" w14:paraId="1D651851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="00F65F93" w:rsidP="49CEC19B" w:rsidRDefault="00276B71" w14:paraId="0A233722" w14:textId="74797598">
      <w:pPr>
        <w:spacing w:after="0" w:line="240" w:lineRule="auto"/>
        <w:ind w:left="0" w:right="51" w:firstLine="0"/>
        <w:rPr>
          <w:color w:val="auto"/>
          <w:szCs w:val="24"/>
        </w:rPr>
      </w:pPr>
      <w:bookmarkStart w:name="_Hlk217049694" w:id="242"/>
      <w:r>
        <w:rPr>
          <w:color w:val="auto"/>
          <w:szCs w:val="24"/>
        </w:rPr>
        <w:t>(1</w:t>
      </w:r>
      <w:r w:rsidRPr="00276B71">
        <w:rPr>
          <w:color w:val="auto"/>
          <w:szCs w:val="24"/>
          <w:vertAlign w:val="superscript"/>
        </w:rPr>
        <w:t>2</w:t>
      </w:r>
      <w:r>
        <w:rPr>
          <w:color w:val="auto"/>
          <w:szCs w:val="24"/>
        </w:rPr>
        <w:t xml:space="preserve">) </w:t>
      </w:r>
      <w:r w:rsidR="00044E8B">
        <w:rPr>
          <w:color w:val="auto"/>
          <w:szCs w:val="24"/>
        </w:rPr>
        <w:t>K</w:t>
      </w:r>
      <w:r w:rsidRPr="00393D15" w:rsidR="00CF6428">
        <w:rPr>
          <w:color w:val="auto"/>
          <w:szCs w:val="24"/>
        </w:rPr>
        <w:t xml:space="preserve">äesoleva </w:t>
      </w:r>
      <w:r w:rsidR="00D13D19">
        <w:rPr>
          <w:color w:val="auto"/>
          <w:szCs w:val="24"/>
        </w:rPr>
        <w:t>paragrahvi</w:t>
      </w:r>
      <w:r w:rsidRPr="00393D15" w:rsidR="00CF6428">
        <w:rPr>
          <w:color w:val="auto"/>
          <w:szCs w:val="24"/>
        </w:rPr>
        <w:t xml:space="preserve"> lõikes 1 </w:t>
      </w:r>
      <w:r w:rsidR="00CF6428">
        <w:rPr>
          <w:color w:val="auto"/>
          <w:szCs w:val="24"/>
        </w:rPr>
        <w:t>kehtestatud määruse</w:t>
      </w:r>
      <w:r w:rsidR="00044E8B">
        <w:rPr>
          <w:color w:val="auto"/>
          <w:szCs w:val="24"/>
        </w:rPr>
        <w:t>s</w:t>
      </w:r>
      <w:r w:rsidR="00CF6428">
        <w:rPr>
          <w:color w:val="auto"/>
          <w:szCs w:val="24"/>
        </w:rPr>
        <w:t xml:space="preserve"> võib</w:t>
      </w:r>
      <w:r w:rsidR="00F65F93">
        <w:rPr>
          <w:color w:val="auto"/>
          <w:szCs w:val="24"/>
        </w:rPr>
        <w:t>:</w:t>
      </w:r>
    </w:p>
    <w:p w:rsidR="00F65F93" w:rsidP="49CEC19B" w:rsidRDefault="00F65F93" w14:paraId="07C8FCCD" w14:textId="2353E386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color w:val="auto"/>
          <w:szCs w:val="24"/>
        </w:rPr>
        <w:t>1)</w:t>
      </w:r>
      <w:r w:rsidR="00CF6428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kaitstava loodusobjekti hävitamise või kahjustamise </w:t>
      </w:r>
      <w:r w:rsidR="00CF6428">
        <w:rPr>
          <w:color w:val="auto"/>
          <w:szCs w:val="24"/>
        </w:rPr>
        <w:t>mitme keelu rikkumise korral hüvitise määrad liita</w:t>
      </w:r>
      <w:r>
        <w:rPr>
          <w:color w:val="auto"/>
          <w:szCs w:val="24"/>
        </w:rPr>
        <w:t>;</w:t>
      </w:r>
    </w:p>
    <w:p w:rsidRPr="002844FB" w:rsidR="00F65F93" w:rsidP="49CEC19B" w:rsidRDefault="00F65F93" w14:paraId="0A5A96C7" w14:textId="7DC9E4F2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color w:val="auto"/>
          <w:szCs w:val="24"/>
        </w:rPr>
        <w:t>2)</w:t>
      </w:r>
      <w:r w:rsidR="00CF6428">
        <w:rPr>
          <w:color w:val="auto"/>
          <w:szCs w:val="24"/>
        </w:rPr>
        <w:t xml:space="preserve"> kaitsealuse l</w:t>
      </w:r>
      <w:r>
        <w:rPr>
          <w:color w:val="auto"/>
          <w:szCs w:val="24"/>
        </w:rPr>
        <w:t xml:space="preserve">iigi paljunemise ja pesitsusega seotud </w:t>
      </w:r>
      <w:commentRangeStart w:id="243"/>
      <w:r>
        <w:rPr>
          <w:color w:val="auto"/>
          <w:szCs w:val="24"/>
        </w:rPr>
        <w:t>rikkumis</w:t>
      </w:r>
      <w:del w:author="Mari Koik - JUSTDIGI" w:date="2026-01-26T14:41:00Z" w16du:dateUtc="2026-01-26T12:41:00Z" w:id="244">
        <w:r w:rsidDel="00ED73CF">
          <w:rPr>
            <w:color w:val="auto"/>
            <w:szCs w:val="24"/>
          </w:rPr>
          <w:delText>t</w:delText>
        </w:r>
      </w:del>
      <w:r>
        <w:rPr>
          <w:color w:val="auto"/>
          <w:szCs w:val="24"/>
        </w:rPr>
        <w:t xml:space="preserve">e korral määrata </w:t>
      </w:r>
      <w:del w:author="Mari Koik - JUSTDIGI" w:date="2026-01-26T14:41:00Z" w16du:dateUtc="2026-01-26T12:41:00Z" w:id="245">
        <w:r w:rsidDel="00ED73CF">
          <w:rPr>
            <w:color w:val="auto"/>
            <w:szCs w:val="24"/>
          </w:rPr>
          <w:delText xml:space="preserve">need </w:delText>
        </w:r>
      </w:del>
      <w:ins w:author="Mari Koik - JUSTDIGI" w:date="2026-01-26T14:41:00Z" w16du:dateUtc="2026-01-26T12:41:00Z" w:id="246">
        <w:r w:rsidR="00ED73CF">
          <w:rPr>
            <w:color w:val="auto"/>
            <w:szCs w:val="24"/>
          </w:rPr>
          <w:t>hüvitis</w:t>
        </w:r>
      </w:ins>
      <w:ins w:author="Mari Koik - JUSTDIGI" w:date="2026-01-28T12:10:00Z" w16du:dateUtc="2026-01-28T10:10:00Z" w:id="247">
        <w:r w:rsidR="00B10D5E">
          <w:rPr>
            <w:color w:val="auto"/>
            <w:szCs w:val="24"/>
          </w:rPr>
          <w:t>e</w:t>
        </w:r>
      </w:ins>
      <w:ins w:author="Mari Koik - JUSTDIGI" w:date="2026-01-26T14:41:00Z" w16du:dateUtc="2026-01-26T12:41:00Z" w:id="248">
        <w:r w:rsidR="00ED73CF">
          <w:rPr>
            <w:color w:val="auto"/>
            <w:szCs w:val="24"/>
          </w:rPr>
          <w:t xml:space="preserve"> </w:t>
        </w:r>
        <w:commentRangeEnd w:id="243"/>
        <w:r w:rsidR="00ED73CF">
          <w:rPr>
            <w:rStyle w:val="CommentReference"/>
            <w:color w:val="auto"/>
            <w:sz w:val="24"/>
            <w:szCs w:val="24"/>
          </w:rPr>
          <w:commentReference w:id="243"/>
        </w:r>
      </w:ins>
      <w:r>
        <w:rPr>
          <w:color w:val="auto"/>
          <w:szCs w:val="24"/>
        </w:rPr>
        <w:t>kuni kolmekordses ulatuses</w:t>
      </w:r>
      <w:r w:rsidR="007F535D">
        <w:rPr>
          <w:color w:val="auto"/>
          <w:szCs w:val="24"/>
        </w:rPr>
        <w:t>.</w:t>
      </w:r>
      <w:r w:rsidR="002844FB">
        <w:rPr>
          <w:color w:val="auto"/>
          <w:szCs w:val="24"/>
        </w:rPr>
        <w:t>“</w:t>
      </w:r>
      <w:r w:rsidR="007F535D">
        <w:rPr>
          <w:color w:val="auto"/>
          <w:szCs w:val="24"/>
        </w:rPr>
        <w:t>;</w:t>
      </w:r>
    </w:p>
    <w:bookmarkEnd w:id="242"/>
    <w:p w:rsidRPr="003711A2" w:rsidR="00016B6A" w:rsidP="00533AC9" w:rsidRDefault="00016B6A" w14:paraId="38070A52" w14:textId="30D0AECA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281BA1" w14:paraId="54E89D15" w14:textId="47D0F75A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color w:val="auto"/>
          <w:szCs w:val="24"/>
        </w:rPr>
        <w:t>4</w:t>
      </w:r>
      <w:r w:rsidR="004C600C">
        <w:rPr>
          <w:b/>
          <w:color w:val="auto"/>
          <w:szCs w:val="24"/>
        </w:rPr>
        <w:t>5</w:t>
      </w:r>
      <w:r w:rsidRPr="003711A2" w:rsidR="00C2165B">
        <w:rPr>
          <w:b/>
          <w:color w:val="auto"/>
          <w:szCs w:val="24"/>
        </w:rPr>
        <w:t>)</w:t>
      </w:r>
      <w:r w:rsidRPr="003711A2" w:rsidR="00C2165B">
        <w:rPr>
          <w:color w:val="auto"/>
          <w:szCs w:val="24"/>
        </w:rPr>
        <w:t xml:space="preserve"> paragrahvi 77 täiendatakse lõikega 2</w:t>
      </w:r>
      <w:r w:rsidRPr="003711A2" w:rsidR="00C2165B">
        <w:rPr>
          <w:color w:val="auto"/>
          <w:szCs w:val="24"/>
          <w:vertAlign w:val="superscript"/>
        </w:rPr>
        <w:t>1</w:t>
      </w:r>
      <w:r w:rsidRPr="003711A2" w:rsidR="00C2165B">
        <w:rPr>
          <w:color w:val="auto"/>
          <w:szCs w:val="24"/>
        </w:rPr>
        <w:t xml:space="preserve"> järgmises sõnastuses:</w:t>
      </w:r>
    </w:p>
    <w:p w:rsidRPr="008939CB" w:rsidR="00BC7D2B" w:rsidP="5B81AC0C" w:rsidRDefault="00BC7D2B" w14:paraId="0AC48C85" w14:textId="36AE1428">
      <w:pPr>
        <w:spacing w:after="0" w:line="240" w:lineRule="auto"/>
        <w:ind w:left="0" w:firstLine="0"/>
        <w:rPr>
          <w:color w:val="auto"/>
        </w:rPr>
      </w:pPr>
      <w:r w:rsidRPr="5B81AC0C">
        <w:rPr>
          <w:color w:val="auto"/>
        </w:rPr>
        <w:t>„(2</w:t>
      </w:r>
      <w:r w:rsidRPr="5B81AC0C">
        <w:rPr>
          <w:color w:val="auto"/>
          <w:vertAlign w:val="superscript"/>
        </w:rPr>
        <w:t>1</w:t>
      </w:r>
      <w:r w:rsidRPr="5B81AC0C">
        <w:rPr>
          <w:color w:val="auto"/>
        </w:rPr>
        <w:t xml:space="preserve">) </w:t>
      </w:r>
      <w:r w:rsidR="00276B71">
        <w:rPr>
          <w:color w:val="auto"/>
        </w:rPr>
        <w:t>Loodusobjektile</w:t>
      </w:r>
      <w:r w:rsidRPr="5B81AC0C" w:rsidR="00276B71">
        <w:rPr>
          <w:color w:val="auto"/>
        </w:rPr>
        <w:t xml:space="preserve"> </w:t>
      </w:r>
      <w:r w:rsidRPr="5B81AC0C">
        <w:rPr>
          <w:color w:val="auto"/>
        </w:rPr>
        <w:t xml:space="preserve">õigusvastaselt tekitatud kahju hüvitab kahju tekitanud isik riigile käesolevas </w:t>
      </w:r>
      <w:r w:rsidRPr="5B81AC0C" w:rsidR="00FE6A3D">
        <w:rPr>
          <w:color w:val="auto"/>
        </w:rPr>
        <w:t xml:space="preserve">peatükis </w:t>
      </w:r>
      <w:r w:rsidRPr="5B81AC0C">
        <w:rPr>
          <w:color w:val="auto"/>
        </w:rPr>
        <w:t>sätestatud ulatuses ja korras.“;</w:t>
      </w:r>
    </w:p>
    <w:p w:rsidRPr="00294BA3" w:rsidR="00016B6A" w:rsidP="5B81AC0C" w:rsidRDefault="00016B6A" w14:paraId="58FBA4BD" w14:textId="41F376CB">
      <w:pPr>
        <w:spacing w:after="0" w:line="240" w:lineRule="auto"/>
        <w:ind w:left="0" w:firstLine="0"/>
        <w:rPr>
          <w:color w:val="auto"/>
          <w:highlight w:val="green"/>
        </w:rPr>
      </w:pPr>
    </w:p>
    <w:p w:rsidRPr="008939CB" w:rsidR="00535626" w:rsidP="5B81AC0C" w:rsidRDefault="00281BA1" w14:paraId="3AA61EC2" w14:textId="4F4821EA">
      <w:pPr>
        <w:spacing w:after="0" w:line="240" w:lineRule="auto"/>
        <w:ind w:left="0" w:firstLine="0"/>
        <w:rPr>
          <w:color w:val="auto"/>
        </w:rPr>
      </w:pPr>
      <w:r>
        <w:rPr>
          <w:b/>
          <w:bCs/>
          <w:color w:val="auto"/>
        </w:rPr>
        <w:t>4</w:t>
      </w:r>
      <w:r w:rsidR="004C600C">
        <w:rPr>
          <w:b/>
          <w:bCs/>
          <w:color w:val="auto"/>
        </w:rPr>
        <w:t>6</w:t>
      </w:r>
      <w:r w:rsidRPr="5B81AC0C" w:rsidR="00535626">
        <w:rPr>
          <w:b/>
          <w:bCs/>
          <w:color w:val="auto"/>
        </w:rPr>
        <w:t>)</w:t>
      </w:r>
      <w:r w:rsidRPr="5B81AC0C" w:rsidR="00535626">
        <w:rPr>
          <w:color w:val="auto"/>
        </w:rPr>
        <w:t xml:space="preserve"> paragrahvi 77 lõike 3 punkt</w:t>
      </w:r>
      <w:r w:rsidR="00354456">
        <w:rPr>
          <w:color w:val="auto"/>
        </w:rPr>
        <w:t>id</w:t>
      </w:r>
      <w:r w:rsidRPr="5B81AC0C" w:rsidR="00535626">
        <w:rPr>
          <w:color w:val="auto"/>
        </w:rPr>
        <w:t xml:space="preserve"> 1</w:t>
      </w:r>
      <w:r w:rsidR="00354456">
        <w:rPr>
          <w:color w:val="auto"/>
        </w:rPr>
        <w:t xml:space="preserve"> ja 2</w:t>
      </w:r>
      <w:r w:rsidRPr="5B81AC0C" w:rsidR="00535626">
        <w:rPr>
          <w:color w:val="auto"/>
        </w:rPr>
        <w:t xml:space="preserve"> muudetakse ja sõnastatakse järgmiselt:</w:t>
      </w:r>
    </w:p>
    <w:p w:rsidR="00044E8B" w:rsidP="00533AC9" w:rsidRDefault="00535626" w14:paraId="72E92AE6" w14:textId="7E61BEC4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„1) </w:t>
      </w:r>
      <w:r w:rsidRPr="008939CB" w:rsidR="00FD44FB">
        <w:rPr>
          <w:color w:val="auto"/>
          <w:szCs w:val="24"/>
        </w:rPr>
        <w:t xml:space="preserve">kaitstava </w:t>
      </w:r>
      <w:commentRangeStart w:id="249"/>
      <w:r w:rsidRPr="008939CB" w:rsidR="00FD44FB">
        <w:rPr>
          <w:color w:val="auto"/>
          <w:szCs w:val="24"/>
        </w:rPr>
        <w:t>loodusobjekti</w:t>
      </w:r>
      <w:ins w:author="Mari Koik - JUSTDIGI" w:date="2026-01-28T12:14:00Z" w16du:dateUtc="2026-01-28T10:14:00Z" w:id="250">
        <w:r w:rsidR="006E03EB">
          <w:rPr>
            <w:color w:val="auto"/>
            <w:szCs w:val="24"/>
          </w:rPr>
          <w:t xml:space="preserve"> piires</w:t>
        </w:r>
        <w:r w:rsidR="00A906B3">
          <w:rPr>
            <w:color w:val="auto"/>
            <w:szCs w:val="24"/>
          </w:rPr>
          <w:t xml:space="preserve"> </w:t>
        </w:r>
      </w:ins>
      <w:ins w:author="Mari Koik - JUSTDIGI" w:date="2026-01-28T12:19:00Z" w16du:dateUtc="2026-01-28T10:19:00Z" w:id="251">
        <w:commentRangeEnd w:id="249"/>
        <w:r w:rsidR="006F5352">
          <w:rPr>
            <w:rStyle w:val="CommentReference"/>
            <w:color w:val="auto"/>
            <w:sz w:val="24"/>
            <w:szCs w:val="24"/>
          </w:rPr>
          <w:commentReference w:id="249"/>
        </w:r>
      </w:ins>
      <w:ins w:author="Mari Koik - JUSTDIGI" w:date="2026-01-28T12:14:00Z" w16du:dateUtc="2026-01-28T10:14:00Z" w:id="252">
        <w:r w:rsidR="00A906B3">
          <w:rPr>
            <w:color w:val="auto"/>
            <w:szCs w:val="24"/>
          </w:rPr>
          <w:t>või</w:t>
        </w:r>
      </w:ins>
      <w:del w:author="Mari Koik - JUSTDIGI" w:date="2026-01-28T12:14:00Z" w16du:dateUtc="2026-01-28T10:14:00Z" w:id="253">
        <w:r w:rsidRPr="008939CB" w:rsidDel="00A906B3" w:rsidR="00FD44FB">
          <w:rPr>
            <w:color w:val="auto"/>
            <w:szCs w:val="24"/>
          </w:rPr>
          <w:delText>,</w:delText>
        </w:r>
      </w:del>
      <w:r w:rsidRPr="008939CB" w:rsidR="00FD44FB">
        <w:rPr>
          <w:color w:val="auto"/>
          <w:szCs w:val="24"/>
        </w:rPr>
        <w:t xml:space="preserve"> ranna või kalda </w:t>
      </w:r>
      <w:r w:rsidRPr="00F04AE3" w:rsidR="00FD44FB">
        <w:rPr>
          <w:color w:val="auto"/>
          <w:szCs w:val="24"/>
        </w:rPr>
        <w:t>piiranguvööndis</w:t>
      </w:r>
      <w:r w:rsidRPr="008939CB" w:rsidR="00FD44FB">
        <w:rPr>
          <w:color w:val="auto"/>
          <w:szCs w:val="24"/>
        </w:rPr>
        <w:t xml:space="preserve"> raiutakse või raadatakse puittaimestikku keelatud ajal või </w:t>
      </w:r>
      <w:r w:rsidR="004F4702">
        <w:rPr>
          <w:color w:val="auto"/>
          <w:szCs w:val="24"/>
        </w:rPr>
        <w:t xml:space="preserve">sellises </w:t>
      </w:r>
      <w:r w:rsidRPr="008939CB" w:rsidR="00FD44FB">
        <w:rPr>
          <w:color w:val="auto"/>
          <w:szCs w:val="24"/>
        </w:rPr>
        <w:t>kohas, kus kasutatav raieliik või raadamine on keelatud, või rikkudes kehtestatud raietingimusi;</w:t>
      </w:r>
    </w:p>
    <w:p w:rsidR="00133641" w:rsidP="00533AC9" w:rsidRDefault="00354456" w14:paraId="36677FA7" w14:textId="36E46450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color w:val="auto"/>
          <w:szCs w:val="24"/>
        </w:rPr>
        <w:t xml:space="preserve">2) </w:t>
      </w:r>
      <w:r w:rsidRPr="008939CB">
        <w:rPr>
          <w:color w:val="auto"/>
          <w:szCs w:val="24"/>
        </w:rPr>
        <w:t>kaitstava loodusobjekti</w:t>
      </w:r>
      <w:r>
        <w:rPr>
          <w:color w:val="auto"/>
          <w:szCs w:val="24"/>
        </w:rPr>
        <w:t xml:space="preserve"> piires või </w:t>
      </w:r>
      <w:r w:rsidRPr="008939CB">
        <w:rPr>
          <w:color w:val="auto"/>
          <w:szCs w:val="24"/>
        </w:rPr>
        <w:t xml:space="preserve">ranna või kalda </w:t>
      </w:r>
      <w:r w:rsidRPr="00F04AE3">
        <w:rPr>
          <w:color w:val="auto"/>
          <w:szCs w:val="24"/>
        </w:rPr>
        <w:t>piiranguvööndis</w:t>
      </w:r>
      <w:r>
        <w:rPr>
          <w:color w:val="auto"/>
          <w:szCs w:val="24"/>
        </w:rPr>
        <w:t xml:space="preserve"> </w:t>
      </w:r>
      <w:r w:rsidRPr="00354456">
        <w:rPr>
          <w:color w:val="auto"/>
          <w:szCs w:val="24"/>
        </w:rPr>
        <w:t>kahjustatakse ebaseaduslikult pinnast;</w:t>
      </w:r>
      <w:r w:rsidR="00C240EE">
        <w:rPr>
          <w:color w:val="auto"/>
          <w:szCs w:val="24"/>
        </w:rPr>
        <w:t>“;</w:t>
      </w:r>
    </w:p>
    <w:p w:rsidRPr="008939CB" w:rsidR="00663DEC" w:rsidP="00533AC9" w:rsidRDefault="00663DEC" w14:paraId="64200405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535626" w:rsidP="00533AC9" w:rsidRDefault="00281BA1" w14:paraId="0F388860" w14:textId="1D49F09E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4</w:t>
      </w:r>
      <w:r w:rsidR="004C600C">
        <w:rPr>
          <w:b/>
          <w:color w:val="auto"/>
          <w:szCs w:val="24"/>
        </w:rPr>
        <w:t>7</w:t>
      </w:r>
      <w:r w:rsidRPr="008939CB" w:rsidR="00535626">
        <w:rPr>
          <w:b/>
          <w:color w:val="auto"/>
          <w:szCs w:val="24"/>
        </w:rPr>
        <w:t>)</w:t>
      </w:r>
      <w:r w:rsidRPr="008939CB" w:rsidR="00535626">
        <w:rPr>
          <w:color w:val="auto"/>
          <w:szCs w:val="24"/>
        </w:rPr>
        <w:t xml:space="preserve"> paragrahvi 77 lõiget 3 täiendatakse punkti</w:t>
      </w:r>
      <w:r w:rsidRPr="008939CB" w:rsidR="007320B7">
        <w:rPr>
          <w:color w:val="auto"/>
          <w:szCs w:val="24"/>
        </w:rPr>
        <w:t>de</w:t>
      </w:r>
      <w:r w:rsidRPr="008939CB" w:rsidR="00535626">
        <w:rPr>
          <w:color w:val="auto"/>
          <w:szCs w:val="24"/>
        </w:rPr>
        <w:t>ga 8</w:t>
      </w:r>
      <w:r w:rsidRPr="008939CB" w:rsidR="007320B7">
        <w:rPr>
          <w:color w:val="auto"/>
          <w:szCs w:val="24"/>
        </w:rPr>
        <w:t xml:space="preserve"> ja 9</w:t>
      </w:r>
      <w:r w:rsidRPr="008939CB" w:rsidR="00535626">
        <w:rPr>
          <w:color w:val="auto"/>
          <w:szCs w:val="24"/>
        </w:rPr>
        <w:t xml:space="preserve"> järgmises sõnastuses:</w:t>
      </w:r>
    </w:p>
    <w:p w:rsidRPr="008939CB" w:rsidR="007320B7" w:rsidP="5B81AC0C" w:rsidRDefault="00535626" w14:paraId="0A57C50F" w14:textId="67254DE2">
      <w:pPr>
        <w:spacing w:after="0" w:line="240" w:lineRule="auto"/>
        <w:ind w:left="0" w:right="51" w:firstLine="0"/>
        <w:rPr>
          <w:color w:val="auto"/>
        </w:rPr>
      </w:pPr>
      <w:r w:rsidRPr="5B81AC0C">
        <w:rPr>
          <w:color w:val="auto"/>
        </w:rPr>
        <w:t>„</w:t>
      </w:r>
      <w:bookmarkStart w:name="_Hlk218424144" w:id="254"/>
      <w:r w:rsidRPr="5B81AC0C" w:rsidR="00FD44FB">
        <w:rPr>
          <w:color w:val="auto"/>
        </w:rPr>
        <w:t xml:space="preserve">8) </w:t>
      </w:r>
      <w:r w:rsidRPr="5B81AC0C" w:rsidR="0083116D">
        <w:rPr>
          <w:color w:val="auto"/>
        </w:rPr>
        <w:t xml:space="preserve">loodusesse lastakse </w:t>
      </w:r>
      <w:proofErr w:type="spellStart"/>
      <w:r w:rsidRPr="5B81AC0C" w:rsidR="0083116D">
        <w:rPr>
          <w:color w:val="auto"/>
        </w:rPr>
        <w:t>võõrliigi</w:t>
      </w:r>
      <w:proofErr w:type="spellEnd"/>
      <w:r w:rsidRPr="5B81AC0C" w:rsidR="0083116D">
        <w:rPr>
          <w:color w:val="auto"/>
        </w:rPr>
        <w:t xml:space="preserve"> isend või </w:t>
      </w:r>
      <w:commentRangeStart w:id="255"/>
      <w:r w:rsidRPr="5B81AC0C" w:rsidR="0083116D">
        <w:rPr>
          <w:color w:val="auto"/>
        </w:rPr>
        <w:t>ei takistat</w:t>
      </w:r>
      <w:ins w:author="Mari Koik - JUSTDIGI" w:date="2026-01-28T12:24:00Z" w16du:dateUtc="2026-01-28T10:24:00Z" w:id="256">
        <w:r w:rsidR="005868BD">
          <w:rPr>
            <w:color w:val="auto"/>
          </w:rPr>
          <w:t>a</w:t>
        </w:r>
      </w:ins>
      <w:del w:author="Mari Koik - JUSTDIGI" w:date="2026-01-28T12:24:00Z" w16du:dateUtc="2026-01-28T10:24:00Z" w:id="257">
        <w:r w:rsidRPr="5B81AC0C" w:rsidDel="005868BD" w:rsidR="0083116D">
          <w:rPr>
            <w:color w:val="auto"/>
          </w:rPr>
          <w:delText>ud</w:delText>
        </w:r>
      </w:del>
      <w:r w:rsidRPr="5B81AC0C" w:rsidR="0083116D">
        <w:rPr>
          <w:color w:val="auto"/>
        </w:rPr>
        <w:t xml:space="preserve"> </w:t>
      </w:r>
      <w:commentRangeEnd w:id="255"/>
      <w:r w:rsidRPr="5B81AC0C" w:rsidR="005868BD">
        <w:rPr>
          <w:rStyle w:val="CommentReference"/>
          <w:color w:val="auto"/>
          <w:sz w:val="24"/>
          <w:szCs w:val="22"/>
        </w:rPr>
        <w:commentReference w:id="255"/>
      </w:r>
      <w:r w:rsidRPr="5B81AC0C" w:rsidR="0083116D">
        <w:rPr>
          <w:color w:val="auto"/>
        </w:rPr>
        <w:t>selle leviku</w:t>
      </w:r>
      <w:r w:rsidRPr="5B81AC0C" w:rsidR="00810F2A">
        <w:rPr>
          <w:color w:val="auto"/>
        </w:rPr>
        <w:t xml:space="preserve"> laienemist või arvukuse suurenemist</w:t>
      </w:r>
      <w:r w:rsidRPr="5B81AC0C" w:rsidR="0083116D">
        <w:rPr>
          <w:color w:val="auto"/>
        </w:rPr>
        <w:t xml:space="preserve"> looduses</w:t>
      </w:r>
      <w:r w:rsidRPr="5B81AC0C" w:rsidR="000B7937">
        <w:rPr>
          <w:color w:val="auto"/>
        </w:rPr>
        <w:t>;</w:t>
      </w:r>
    </w:p>
    <w:bookmarkEnd w:id="254"/>
    <w:p w:rsidRPr="008939CB" w:rsidR="00C65DE9" w:rsidP="00533AC9" w:rsidRDefault="007320B7" w14:paraId="18072129" w14:textId="44F79C7B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9) </w:t>
      </w:r>
      <w:r w:rsidRPr="00F04AE3" w:rsidR="00FD44FB">
        <w:rPr>
          <w:color w:val="auto"/>
          <w:szCs w:val="24"/>
        </w:rPr>
        <w:t>kaitstava</w:t>
      </w:r>
      <w:r w:rsidRPr="00F04AE3" w:rsidR="00DC3490">
        <w:rPr>
          <w:color w:val="auto"/>
          <w:szCs w:val="24"/>
        </w:rPr>
        <w:t>l</w:t>
      </w:r>
      <w:r w:rsidRPr="00F04AE3" w:rsidR="00FD44FB">
        <w:rPr>
          <w:color w:val="auto"/>
          <w:szCs w:val="24"/>
        </w:rPr>
        <w:t xml:space="preserve"> loodusobjekti</w:t>
      </w:r>
      <w:r w:rsidRPr="00F04AE3" w:rsidR="00DC3490">
        <w:rPr>
          <w:color w:val="auto"/>
          <w:szCs w:val="24"/>
        </w:rPr>
        <w:t>l</w:t>
      </w:r>
      <w:r w:rsidRPr="008939CB" w:rsidR="00FD44FB">
        <w:rPr>
          <w:color w:val="auto"/>
          <w:szCs w:val="24"/>
        </w:rPr>
        <w:t xml:space="preserve"> hävitatakse või kahjustatakse poollooduslikku kooslust.</w:t>
      </w:r>
      <w:r w:rsidRPr="008939CB" w:rsidR="00535626">
        <w:rPr>
          <w:color w:val="auto"/>
          <w:szCs w:val="24"/>
        </w:rPr>
        <w:t>“;</w:t>
      </w:r>
    </w:p>
    <w:p w:rsidRPr="008939CB" w:rsidR="00535626" w:rsidP="00533AC9" w:rsidRDefault="00535626" w14:paraId="288BEF1A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C65DE9" w:rsidP="00533AC9" w:rsidRDefault="00281BA1" w14:paraId="7BF99AB1" w14:textId="38A09260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color w:val="auto"/>
          <w:szCs w:val="24"/>
        </w:rPr>
        <w:t>4</w:t>
      </w:r>
      <w:r w:rsidR="004C600C">
        <w:rPr>
          <w:b/>
          <w:color w:val="auto"/>
          <w:szCs w:val="24"/>
        </w:rPr>
        <w:t>8</w:t>
      </w:r>
      <w:r w:rsidRPr="008939CB" w:rsidR="00535626">
        <w:rPr>
          <w:b/>
          <w:color w:val="auto"/>
          <w:szCs w:val="24"/>
        </w:rPr>
        <w:t>)</w:t>
      </w:r>
      <w:r w:rsidRPr="008939CB" w:rsidR="00535626">
        <w:rPr>
          <w:color w:val="auto"/>
          <w:szCs w:val="24"/>
        </w:rPr>
        <w:t xml:space="preserve"> </w:t>
      </w:r>
      <w:r w:rsidRPr="008939CB" w:rsidR="00DF04BF">
        <w:rPr>
          <w:color w:val="auto"/>
          <w:szCs w:val="24"/>
        </w:rPr>
        <w:t>p</w:t>
      </w:r>
      <w:r w:rsidRPr="008939CB" w:rsidR="00535626">
        <w:rPr>
          <w:color w:val="auto"/>
          <w:szCs w:val="24"/>
        </w:rPr>
        <w:t>aragrahvi 77 lõiked 4‒10</w:t>
      </w:r>
      <w:r w:rsidRPr="008939CB" w:rsidR="00535626">
        <w:rPr>
          <w:color w:val="auto"/>
          <w:szCs w:val="24"/>
          <w:vertAlign w:val="superscript"/>
        </w:rPr>
        <w:t>1</w:t>
      </w:r>
      <w:r w:rsidRPr="008939CB" w:rsidR="00535626">
        <w:rPr>
          <w:color w:val="auto"/>
          <w:szCs w:val="24"/>
        </w:rPr>
        <w:t xml:space="preserve"> tunnistatakse kehtetuks;</w:t>
      </w:r>
    </w:p>
    <w:p w:rsidRPr="008939CB" w:rsidR="00016B6A" w:rsidP="00533AC9" w:rsidRDefault="00016B6A" w14:paraId="411C4B9A" w14:textId="4A118854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016B6A" w:rsidP="00533AC9" w:rsidRDefault="00F06CBC" w14:paraId="758D199A" w14:textId="031C3077">
      <w:pPr>
        <w:spacing w:after="0" w:line="240" w:lineRule="auto"/>
        <w:ind w:left="0" w:firstLine="0"/>
        <w:rPr>
          <w:color w:val="auto"/>
          <w:szCs w:val="24"/>
        </w:rPr>
      </w:pPr>
      <w:bookmarkStart w:name="_Hlk131155432" w:id="258"/>
      <w:r>
        <w:rPr>
          <w:b/>
          <w:color w:val="auto"/>
          <w:szCs w:val="24"/>
        </w:rPr>
        <w:t>4</w:t>
      </w:r>
      <w:r w:rsidR="004C600C">
        <w:rPr>
          <w:b/>
          <w:color w:val="auto"/>
          <w:szCs w:val="24"/>
        </w:rPr>
        <w:t>9</w:t>
      </w:r>
      <w:r w:rsidRPr="008939CB" w:rsidR="00C2165B">
        <w:rPr>
          <w:b/>
          <w:color w:val="auto"/>
          <w:szCs w:val="24"/>
        </w:rPr>
        <w:t>)</w:t>
      </w:r>
      <w:r w:rsidRPr="008939CB" w:rsidR="00C2165B">
        <w:rPr>
          <w:color w:val="auto"/>
          <w:szCs w:val="24"/>
        </w:rPr>
        <w:t xml:space="preserve"> seadus</w:t>
      </w:r>
      <w:r w:rsidRPr="008939CB" w:rsidR="005A79A6">
        <w:rPr>
          <w:color w:val="auto"/>
          <w:szCs w:val="24"/>
        </w:rPr>
        <w:t>e</w:t>
      </w:r>
      <w:r w:rsidRPr="008939CB" w:rsidR="00C2165B">
        <w:rPr>
          <w:color w:val="auto"/>
          <w:szCs w:val="24"/>
        </w:rPr>
        <w:t xml:space="preserve"> </w:t>
      </w:r>
      <w:r w:rsidRPr="008939CB" w:rsidR="00E7392F">
        <w:rPr>
          <w:iCs/>
          <w:color w:val="auto"/>
          <w:szCs w:val="24"/>
        </w:rPr>
        <w:t>11</w:t>
      </w:r>
      <w:r w:rsidRPr="008939CB" w:rsidR="00E7392F">
        <w:rPr>
          <w:iCs/>
          <w:color w:val="auto"/>
          <w:szCs w:val="24"/>
          <w:vertAlign w:val="superscript"/>
        </w:rPr>
        <w:t>1</w:t>
      </w:r>
      <w:r w:rsidRPr="008939CB" w:rsidR="00E7392F">
        <w:rPr>
          <w:iCs/>
          <w:color w:val="auto"/>
          <w:szCs w:val="24"/>
        </w:rPr>
        <w:t>. peatükki</w:t>
      </w:r>
      <w:r w:rsidRPr="008939CB" w:rsidR="00E7392F">
        <w:rPr>
          <w:i/>
          <w:iCs/>
          <w:color w:val="auto"/>
          <w:szCs w:val="24"/>
        </w:rPr>
        <w:t xml:space="preserve"> </w:t>
      </w:r>
      <w:r w:rsidRPr="008939CB" w:rsidR="00C2165B">
        <w:rPr>
          <w:color w:val="auto"/>
          <w:szCs w:val="24"/>
        </w:rPr>
        <w:t>täiendatakse §-ga 77</w:t>
      </w:r>
      <w:r w:rsidRPr="008939CB" w:rsidR="00C2165B">
        <w:rPr>
          <w:color w:val="auto"/>
          <w:szCs w:val="24"/>
          <w:vertAlign w:val="superscript"/>
        </w:rPr>
        <w:t>1</w:t>
      </w:r>
      <w:r w:rsidRPr="008939CB" w:rsidR="00C2165B">
        <w:rPr>
          <w:color w:val="auto"/>
          <w:szCs w:val="24"/>
        </w:rPr>
        <w:t xml:space="preserve"> järgmises sõnastuses:</w:t>
      </w:r>
    </w:p>
    <w:p w:rsidRPr="008939CB" w:rsidR="00E67565" w:rsidP="00533AC9" w:rsidRDefault="00C2165B" w14:paraId="201183CC" w14:textId="2CB7EC58">
      <w:pPr>
        <w:spacing w:after="0" w:line="240" w:lineRule="auto"/>
        <w:ind w:left="0" w:firstLine="0"/>
        <w:rPr>
          <w:b/>
          <w:color w:val="auto"/>
          <w:szCs w:val="24"/>
        </w:rPr>
      </w:pPr>
      <w:r w:rsidRPr="00B3490E">
        <w:rPr>
          <w:bCs/>
          <w:color w:val="auto"/>
          <w:szCs w:val="24"/>
          <w:rPrChange w:author="Mari Koik - JUSTDIGI" w:date="2026-01-27T18:51:00Z" w16du:dateUtc="2026-01-27T16:51:00Z" w:id="259">
            <w:rPr>
              <w:b/>
              <w:color w:val="auto"/>
              <w:szCs w:val="24"/>
            </w:rPr>
          </w:rPrChange>
        </w:rPr>
        <w:t>„</w:t>
      </w:r>
      <w:r w:rsidRPr="008939CB" w:rsidR="00E67565">
        <w:rPr>
          <w:b/>
          <w:color w:val="auto"/>
          <w:szCs w:val="24"/>
        </w:rPr>
        <w:t>§ 77¹. Loodusobjektile</w:t>
      </w:r>
      <w:r w:rsidRPr="008939CB" w:rsidR="00317550">
        <w:rPr>
          <w:b/>
          <w:color w:val="auto"/>
          <w:szCs w:val="24"/>
        </w:rPr>
        <w:t xml:space="preserve"> tekitatud kahju hüvitamise </w:t>
      </w:r>
      <w:r w:rsidRPr="008939CB" w:rsidR="00E67565">
        <w:rPr>
          <w:b/>
          <w:color w:val="auto"/>
          <w:szCs w:val="24"/>
        </w:rPr>
        <w:t>määrad</w:t>
      </w:r>
    </w:p>
    <w:p w:rsidRPr="008939CB" w:rsidR="00533AC9" w:rsidP="00533AC9" w:rsidRDefault="00533AC9" w14:paraId="74F7CD29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411C0DCD" w14:textId="3A7439CE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Pr="008939CB" w:rsidR="00C65DE9">
        <w:rPr>
          <w:color w:val="auto"/>
          <w:szCs w:val="24"/>
        </w:rPr>
        <w:t>1</w:t>
      </w:r>
      <w:r w:rsidRPr="008939CB">
        <w:rPr>
          <w:color w:val="auto"/>
          <w:szCs w:val="24"/>
        </w:rPr>
        <w:t>) I kategooria kaitsealuse liigi isendi:</w:t>
      </w:r>
    </w:p>
    <w:p w:rsidRPr="008939CB" w:rsidR="005C6182" w:rsidP="00533AC9" w:rsidRDefault="00FD44FB" w14:paraId="50AAB461" w14:textId="63D3BB23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1) ebaseadusliku hävitamise, elujõuetuseni vigastamise või ebaseadusliku loodusest eemaldamise</w:t>
      </w:r>
      <w:r w:rsidRPr="008939CB" w:rsidR="005C6182">
        <w:rPr>
          <w:color w:val="auto"/>
          <w:szCs w:val="24"/>
        </w:rPr>
        <w:t xml:space="preserve"> korra</w:t>
      </w:r>
      <w:r w:rsidRPr="008939CB">
        <w:rPr>
          <w:color w:val="auto"/>
          <w:szCs w:val="24"/>
        </w:rPr>
        <w:t>l arvestatakse keskkonnakahju 384–7000 eurot isendi kohta</w:t>
      </w:r>
      <w:r w:rsidR="00B009F3">
        <w:rPr>
          <w:color w:val="auto"/>
          <w:szCs w:val="24"/>
        </w:rPr>
        <w:t xml:space="preserve"> </w:t>
      </w:r>
      <w:r w:rsidRPr="008939CB" w:rsidR="00B009F3">
        <w:rPr>
          <w:color w:val="auto"/>
          <w:szCs w:val="24"/>
        </w:rPr>
        <w:t xml:space="preserve">või </w:t>
      </w:r>
      <w:r w:rsidR="00B009F3">
        <w:rPr>
          <w:color w:val="auto"/>
          <w:szCs w:val="24"/>
        </w:rPr>
        <w:t>26</w:t>
      </w:r>
      <w:r w:rsidRPr="008939CB" w:rsidR="00B009F3">
        <w:rPr>
          <w:color w:val="auto"/>
          <w:szCs w:val="24"/>
        </w:rPr>
        <w:t>–</w:t>
      </w:r>
      <w:r w:rsidR="00B009F3">
        <w:rPr>
          <w:color w:val="auto"/>
          <w:szCs w:val="24"/>
        </w:rPr>
        <w:t>70</w:t>
      </w:r>
      <w:r w:rsidRPr="008939CB" w:rsidR="00B009F3">
        <w:rPr>
          <w:color w:val="auto"/>
          <w:szCs w:val="24"/>
        </w:rPr>
        <w:t xml:space="preserve"> eurot isendi massi iga grammi kohta</w:t>
      </w:r>
      <w:r w:rsidRPr="008939CB">
        <w:rPr>
          <w:color w:val="auto"/>
          <w:szCs w:val="24"/>
        </w:rPr>
        <w:t>;</w:t>
      </w:r>
    </w:p>
    <w:p w:rsidRPr="008939CB" w:rsidR="00016B6A" w:rsidP="00533AC9" w:rsidRDefault="00FD44FB" w14:paraId="6C4A37D4" w14:textId="0AEFA62C">
      <w:pPr>
        <w:tabs>
          <w:tab w:val="right" w:pos="9020"/>
        </w:tabs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2) kahjustamise</w:t>
      </w:r>
      <w:r w:rsidRPr="008939CB" w:rsidR="005C6182">
        <w:rPr>
          <w:color w:val="auto"/>
          <w:szCs w:val="24"/>
        </w:rPr>
        <w:t xml:space="preserve"> korra</w:t>
      </w:r>
      <w:r w:rsidRPr="008939CB">
        <w:rPr>
          <w:color w:val="auto"/>
          <w:szCs w:val="24"/>
        </w:rPr>
        <w:t>l arvestatakse keskkonnakahju 64–3500 eurot isendi kohta</w:t>
      </w:r>
      <w:r w:rsidR="00B009F3">
        <w:rPr>
          <w:color w:val="auto"/>
          <w:szCs w:val="24"/>
        </w:rPr>
        <w:t xml:space="preserve"> </w:t>
      </w:r>
      <w:r w:rsidRPr="008939CB" w:rsidR="00B009F3">
        <w:rPr>
          <w:color w:val="auto"/>
          <w:szCs w:val="24"/>
        </w:rPr>
        <w:t xml:space="preserve">või </w:t>
      </w:r>
      <w:r w:rsidR="00B009F3">
        <w:rPr>
          <w:color w:val="auto"/>
          <w:szCs w:val="24"/>
        </w:rPr>
        <w:t>10</w:t>
      </w:r>
      <w:r w:rsidRPr="008939CB" w:rsidR="00B009F3">
        <w:rPr>
          <w:color w:val="auto"/>
          <w:szCs w:val="24"/>
        </w:rPr>
        <w:t>–</w:t>
      </w:r>
      <w:r w:rsidR="00B009F3">
        <w:rPr>
          <w:color w:val="auto"/>
          <w:szCs w:val="24"/>
        </w:rPr>
        <w:t>30</w:t>
      </w:r>
      <w:r w:rsidRPr="008939CB" w:rsidR="00B009F3">
        <w:rPr>
          <w:color w:val="auto"/>
          <w:szCs w:val="24"/>
        </w:rPr>
        <w:t xml:space="preserve"> eurot isendi massi iga grammi kohta</w:t>
      </w:r>
      <w:r w:rsidRPr="008939CB">
        <w:rPr>
          <w:color w:val="auto"/>
          <w:szCs w:val="24"/>
        </w:rPr>
        <w:t>.</w:t>
      </w:r>
    </w:p>
    <w:p w:rsidRPr="008939CB" w:rsidR="00016B6A" w:rsidP="00533AC9" w:rsidRDefault="00016B6A" w14:paraId="764CAF5B" w14:textId="53148345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A013EE" w:rsidP="00533AC9" w:rsidRDefault="00FD44FB" w14:paraId="3628F6CB" w14:textId="02A1A908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Pr="008939CB" w:rsidR="00C65DE9">
        <w:rPr>
          <w:color w:val="auto"/>
          <w:szCs w:val="24"/>
        </w:rPr>
        <w:t>2</w:t>
      </w:r>
      <w:r w:rsidRPr="008939CB">
        <w:rPr>
          <w:color w:val="auto"/>
          <w:szCs w:val="24"/>
        </w:rPr>
        <w:t>) II kategooria kaitsealuse liigi isendi:</w:t>
      </w:r>
    </w:p>
    <w:p w:rsidRPr="008939CB" w:rsidR="00A013EE" w:rsidP="00533AC9" w:rsidRDefault="00A013EE" w14:paraId="5DD802F9" w14:textId="77777777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1) </w:t>
      </w:r>
      <w:r w:rsidRPr="008939CB" w:rsidR="00FD44FB">
        <w:rPr>
          <w:color w:val="auto"/>
          <w:szCs w:val="24"/>
        </w:rPr>
        <w:t>ebaseadusliku hävitamise, elujõuetuseni vigastamise või ebaseadusliku loodusest eemaldamise korral arvestatakse keskkonnakahju 256–3500 eurot isendi või 13–35 eurot isendi massi iga grammi kohta;</w:t>
      </w:r>
    </w:p>
    <w:p w:rsidRPr="008939CB" w:rsidR="00016B6A" w:rsidP="00533AC9" w:rsidRDefault="00A013EE" w14:paraId="207DF2CD" w14:textId="01A858A6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2) </w:t>
      </w:r>
      <w:r w:rsidRPr="008939CB" w:rsidR="00FD44FB">
        <w:rPr>
          <w:color w:val="auto"/>
          <w:szCs w:val="24"/>
        </w:rPr>
        <w:t>kahjustamise korral arvestatakse keskkonnakahju 24–1500 eurot isendi või 5–15 eurot isendi massi iga grammi kohta.</w:t>
      </w:r>
    </w:p>
    <w:p w:rsidRPr="008939CB" w:rsidR="00016B6A" w:rsidP="00533AC9" w:rsidRDefault="00016B6A" w14:paraId="1AD864A3" w14:textId="325D955F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A013EE" w:rsidP="00533AC9" w:rsidRDefault="00FD44FB" w14:paraId="34CBFFAA" w14:textId="77777777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Pr="008939CB" w:rsidR="00C65DE9">
        <w:rPr>
          <w:color w:val="auto"/>
          <w:szCs w:val="24"/>
        </w:rPr>
        <w:t>3</w:t>
      </w:r>
      <w:r w:rsidRPr="008939CB">
        <w:rPr>
          <w:color w:val="auto"/>
          <w:szCs w:val="24"/>
        </w:rPr>
        <w:t>) III kategooria kaitsealuse liigi isendi:</w:t>
      </w:r>
    </w:p>
    <w:p w:rsidRPr="008939CB" w:rsidR="00A013EE" w:rsidP="00533AC9" w:rsidRDefault="00A013EE" w14:paraId="303D1B75" w14:textId="77777777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1) </w:t>
      </w:r>
      <w:r w:rsidRPr="008939CB" w:rsidR="00FD44FB">
        <w:rPr>
          <w:color w:val="auto"/>
          <w:szCs w:val="24"/>
        </w:rPr>
        <w:t>ebaseadusliku hävitamise, elujõuetuseni vigastamise või ebaseadusliku loodusest eemaldamise korral arvestatakse keskkonnakahju 128–1500 eurot isendi või 5–15 eurot isendi massi iga grammi kohta;</w:t>
      </w:r>
    </w:p>
    <w:p w:rsidRPr="008939CB" w:rsidR="00016B6A" w:rsidP="00533AC9" w:rsidRDefault="00A013EE" w14:paraId="2143292A" w14:textId="24EE8CA6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2) </w:t>
      </w:r>
      <w:r w:rsidRPr="008939CB" w:rsidR="00FD44FB">
        <w:rPr>
          <w:color w:val="auto"/>
          <w:szCs w:val="24"/>
        </w:rPr>
        <w:t>kahjustamise korral arvestatakse keskkonnakahju 24–700 eurot isendi või 3–7 eurot isendi massi iga grammi kohta.</w:t>
      </w:r>
    </w:p>
    <w:p w:rsidRPr="008939CB" w:rsidR="00DF04BF" w:rsidP="00533AC9" w:rsidRDefault="00DF04BF" w14:paraId="34CC4EC7" w14:textId="77777777">
      <w:pPr>
        <w:spacing w:after="0" w:line="240" w:lineRule="auto"/>
        <w:ind w:left="-5" w:right="51"/>
        <w:rPr>
          <w:color w:val="auto"/>
          <w:szCs w:val="24"/>
        </w:rPr>
      </w:pPr>
    </w:p>
    <w:p w:rsidRPr="008939CB" w:rsidR="00016B6A" w:rsidP="00533AC9" w:rsidRDefault="00FD44FB" w14:paraId="288F035B" w14:textId="1EB295EE">
      <w:pPr>
        <w:spacing w:after="0" w:line="240" w:lineRule="auto"/>
        <w:ind w:left="0"/>
        <w:contextualSpacing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Pr="008939CB" w:rsidR="00DF04BF">
        <w:rPr>
          <w:color w:val="auto"/>
          <w:szCs w:val="24"/>
        </w:rPr>
        <w:t>4</w:t>
      </w:r>
      <w:r w:rsidRPr="008939CB">
        <w:rPr>
          <w:color w:val="auto"/>
          <w:szCs w:val="24"/>
        </w:rPr>
        <w:t xml:space="preserve">) Liigi </w:t>
      </w:r>
      <w:r w:rsidR="00B15EFE">
        <w:rPr>
          <w:color w:val="auto"/>
          <w:szCs w:val="24"/>
        </w:rPr>
        <w:t>püsi</w:t>
      </w:r>
      <w:r w:rsidRPr="008939CB">
        <w:rPr>
          <w:color w:val="auto"/>
          <w:szCs w:val="24"/>
        </w:rPr>
        <w:t>elupaiga</w:t>
      </w:r>
      <w:r w:rsidR="003B6890">
        <w:rPr>
          <w:color w:val="auto"/>
          <w:szCs w:val="24"/>
        </w:rPr>
        <w:t xml:space="preserve">, kaitseala </w:t>
      </w:r>
      <w:commentRangeStart w:id="260"/>
      <w:r w:rsidR="003B6890">
        <w:rPr>
          <w:color w:val="auto"/>
          <w:szCs w:val="24"/>
        </w:rPr>
        <w:t>ja</w:t>
      </w:r>
      <w:commentRangeEnd w:id="260"/>
      <w:r w:rsidR="0072635C">
        <w:rPr>
          <w:rStyle w:val="CommentReference"/>
          <w:color w:val="auto"/>
          <w:sz w:val="24"/>
          <w:szCs w:val="24"/>
        </w:rPr>
        <w:commentReference w:id="260"/>
      </w:r>
      <w:r w:rsidR="003B6890">
        <w:rPr>
          <w:color w:val="auto"/>
          <w:szCs w:val="24"/>
        </w:rPr>
        <w:t xml:space="preserve"> hoiuala</w:t>
      </w:r>
      <w:r w:rsidRPr="008939CB">
        <w:rPr>
          <w:color w:val="auto"/>
          <w:szCs w:val="24"/>
        </w:rPr>
        <w:t>:</w:t>
      </w:r>
    </w:p>
    <w:p w:rsidRPr="000A1B77" w:rsidR="00240760" w:rsidP="00533AC9" w:rsidRDefault="00FD44FB" w14:paraId="15C71E0C" w14:textId="6B7BF28F">
      <w:pPr>
        <w:spacing w:after="0" w:line="240" w:lineRule="auto"/>
        <w:ind w:left="0" w:hanging="11"/>
        <w:contextualSpacing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1) hävitamise korral </w:t>
      </w:r>
      <w:r w:rsidRPr="000A1B77">
        <w:rPr>
          <w:color w:val="auto"/>
          <w:szCs w:val="24"/>
        </w:rPr>
        <w:t xml:space="preserve">arvestatakse keskkonnakahju </w:t>
      </w:r>
      <w:r w:rsidR="007E20E7">
        <w:rPr>
          <w:color w:val="auto"/>
          <w:szCs w:val="24"/>
        </w:rPr>
        <w:t>8000</w:t>
      </w:r>
      <w:r w:rsidRPr="000A1B77">
        <w:rPr>
          <w:color w:val="auto"/>
          <w:szCs w:val="24"/>
        </w:rPr>
        <w:t>–15 000 eurot</w:t>
      </w:r>
      <w:r w:rsidR="00621198">
        <w:rPr>
          <w:color w:val="auto"/>
          <w:szCs w:val="24"/>
        </w:rPr>
        <w:t xml:space="preserve"> </w:t>
      </w:r>
      <w:r w:rsidR="00B15EFE">
        <w:rPr>
          <w:color w:val="auto"/>
          <w:szCs w:val="24"/>
        </w:rPr>
        <w:t>ü</w:t>
      </w:r>
      <w:r w:rsidRPr="008939CB" w:rsidR="00621198">
        <w:rPr>
          <w:color w:val="auto"/>
          <w:szCs w:val="24"/>
        </w:rPr>
        <w:t>he hektari kohta;</w:t>
      </w:r>
    </w:p>
    <w:p w:rsidRPr="000A1B77" w:rsidR="00016B6A" w:rsidP="00533AC9" w:rsidRDefault="00FD44FB" w14:paraId="11807E65" w14:textId="0D155409">
      <w:pPr>
        <w:spacing w:after="0" w:line="240" w:lineRule="auto"/>
        <w:ind w:left="0" w:hanging="11"/>
        <w:contextualSpacing/>
        <w:rPr>
          <w:color w:val="auto"/>
          <w:szCs w:val="24"/>
        </w:rPr>
      </w:pPr>
      <w:r w:rsidRPr="000A1B77">
        <w:rPr>
          <w:color w:val="auto"/>
          <w:szCs w:val="24"/>
        </w:rPr>
        <w:t xml:space="preserve">2) kahjustamise korral arvestatakse keskkonnakahju </w:t>
      </w:r>
      <w:r w:rsidR="007E20E7">
        <w:rPr>
          <w:color w:val="auto"/>
          <w:szCs w:val="24"/>
        </w:rPr>
        <w:t>4000</w:t>
      </w:r>
      <w:r w:rsidRPr="000A1B77">
        <w:rPr>
          <w:color w:val="auto"/>
          <w:szCs w:val="24"/>
        </w:rPr>
        <w:t>–7000 eurot</w:t>
      </w:r>
      <w:r w:rsidR="00621198">
        <w:rPr>
          <w:color w:val="auto"/>
          <w:szCs w:val="24"/>
        </w:rPr>
        <w:t xml:space="preserve"> </w:t>
      </w:r>
      <w:r w:rsidRPr="008939CB" w:rsidR="00621198">
        <w:rPr>
          <w:color w:val="auto"/>
          <w:szCs w:val="24"/>
        </w:rPr>
        <w:t>ühe hektari kohta</w:t>
      </w:r>
      <w:r w:rsidRPr="000A1B77">
        <w:rPr>
          <w:color w:val="auto"/>
          <w:szCs w:val="24"/>
        </w:rPr>
        <w:t>.</w:t>
      </w:r>
    </w:p>
    <w:p w:rsidRPr="00C03082" w:rsidR="00016B6A" w:rsidP="00533AC9" w:rsidRDefault="00016B6A" w14:paraId="097DB559" w14:textId="3A3D1C89">
      <w:pPr>
        <w:spacing w:after="0" w:line="240" w:lineRule="auto"/>
        <w:ind w:left="0" w:firstLine="0"/>
        <w:rPr>
          <w:color w:val="auto"/>
          <w:szCs w:val="24"/>
        </w:rPr>
      </w:pPr>
    </w:p>
    <w:p w:rsidRPr="000A1B77" w:rsidR="00016B6A" w:rsidP="00533AC9" w:rsidRDefault="00FD44FB" w14:paraId="36A2C3D7" w14:textId="557C8045">
      <w:pPr>
        <w:spacing w:after="0" w:line="240" w:lineRule="auto"/>
        <w:ind w:left="-5" w:right="51"/>
        <w:rPr>
          <w:color w:val="auto"/>
          <w:szCs w:val="24"/>
        </w:rPr>
      </w:pPr>
      <w:r w:rsidRPr="00C03082">
        <w:rPr>
          <w:color w:val="auto"/>
          <w:szCs w:val="24"/>
        </w:rPr>
        <w:t>(</w:t>
      </w:r>
      <w:r w:rsidRPr="008F6A9F" w:rsidR="00DF04BF">
        <w:rPr>
          <w:color w:val="auto"/>
          <w:szCs w:val="24"/>
        </w:rPr>
        <w:t>5</w:t>
      </w:r>
      <w:r w:rsidRPr="000A1B77">
        <w:rPr>
          <w:color w:val="auto"/>
          <w:szCs w:val="24"/>
        </w:rPr>
        <w:t>) Kaitstava looduse üksikobjekti:</w:t>
      </w:r>
    </w:p>
    <w:p w:rsidRPr="000A1B77" w:rsidR="00690D33" w:rsidP="00533AC9" w:rsidRDefault="00FD44FB" w14:paraId="439DAE80" w14:textId="29557B5E">
      <w:pPr>
        <w:spacing w:after="0" w:line="240" w:lineRule="auto"/>
        <w:ind w:left="-5" w:right="2408"/>
        <w:rPr>
          <w:color w:val="auto"/>
          <w:szCs w:val="24"/>
        </w:rPr>
      </w:pPr>
      <w:r w:rsidRPr="000A1B77">
        <w:rPr>
          <w:color w:val="auto"/>
          <w:szCs w:val="24"/>
        </w:rPr>
        <w:t>1) hävitamise</w:t>
      </w:r>
      <w:r w:rsidRPr="000A1B77" w:rsidR="00690D33">
        <w:rPr>
          <w:color w:val="auto"/>
          <w:szCs w:val="24"/>
        </w:rPr>
        <w:t xml:space="preserve"> korra</w:t>
      </w:r>
      <w:r w:rsidRPr="000A1B77">
        <w:rPr>
          <w:color w:val="auto"/>
          <w:szCs w:val="24"/>
        </w:rPr>
        <w:t>l arvestatakse keskkonnakahju 1280–</w:t>
      </w:r>
      <w:r w:rsidR="0039203C">
        <w:rPr>
          <w:color w:val="auto"/>
          <w:szCs w:val="24"/>
        </w:rPr>
        <w:t>7</w:t>
      </w:r>
      <w:r w:rsidRPr="000A1B77">
        <w:rPr>
          <w:color w:val="auto"/>
          <w:szCs w:val="24"/>
        </w:rPr>
        <w:t>000 eurot;</w:t>
      </w:r>
    </w:p>
    <w:p w:rsidR="006C61EF" w:rsidP="00533AC9" w:rsidRDefault="00FD44FB" w14:paraId="070CB2C4" w14:textId="23662886">
      <w:pPr>
        <w:spacing w:after="0" w:line="240" w:lineRule="auto"/>
        <w:ind w:left="-5" w:right="51"/>
        <w:rPr>
          <w:color w:val="auto"/>
          <w:szCs w:val="24"/>
        </w:rPr>
      </w:pPr>
      <w:r w:rsidRPr="1009BD07">
        <w:rPr>
          <w:color w:val="auto"/>
        </w:rPr>
        <w:t>2) kahjustamise</w:t>
      </w:r>
      <w:r w:rsidRPr="1009BD07" w:rsidR="00690D33">
        <w:rPr>
          <w:color w:val="auto"/>
        </w:rPr>
        <w:t xml:space="preserve"> korra</w:t>
      </w:r>
      <w:r w:rsidRPr="1009BD07">
        <w:rPr>
          <w:color w:val="auto"/>
        </w:rPr>
        <w:t>l arvestatakse keskkonnakahju 768–</w:t>
      </w:r>
      <w:r w:rsidRPr="1009BD07" w:rsidR="00860447">
        <w:rPr>
          <w:color w:val="auto"/>
        </w:rPr>
        <w:t>3</w:t>
      </w:r>
      <w:r w:rsidRPr="1009BD07">
        <w:rPr>
          <w:color w:val="auto"/>
        </w:rPr>
        <w:t>500</w:t>
      </w:r>
      <w:r w:rsidRPr="1009BD07" w:rsidR="5BD80452">
        <w:rPr>
          <w:color w:val="auto"/>
        </w:rPr>
        <w:t xml:space="preserve"> </w:t>
      </w:r>
      <w:r w:rsidRPr="1009BD07">
        <w:rPr>
          <w:color w:val="auto"/>
        </w:rPr>
        <w:t>eurot.</w:t>
      </w:r>
    </w:p>
    <w:p w:rsidR="001B2498" w:rsidP="00533AC9" w:rsidRDefault="001B2498" w14:paraId="3CE521FA" w14:textId="77777777">
      <w:pPr>
        <w:spacing w:after="0" w:line="240" w:lineRule="auto"/>
        <w:ind w:left="-5" w:right="51"/>
        <w:rPr>
          <w:color w:val="auto"/>
          <w:szCs w:val="24"/>
        </w:rPr>
      </w:pPr>
    </w:p>
    <w:p w:rsidRPr="008939CB" w:rsidR="00016B6A" w:rsidP="00533AC9" w:rsidRDefault="00FD44FB" w14:paraId="3FB0C6C9" w14:textId="208E1B57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(</w:t>
      </w:r>
      <w:r w:rsidRPr="008939CB" w:rsidR="00DF04BF">
        <w:rPr>
          <w:color w:val="auto"/>
          <w:szCs w:val="24"/>
        </w:rPr>
        <w:t>6</w:t>
      </w:r>
      <w:r w:rsidRPr="008939CB">
        <w:rPr>
          <w:color w:val="auto"/>
          <w:szCs w:val="24"/>
        </w:rPr>
        <w:t>) Kaitstava</w:t>
      </w:r>
      <w:r w:rsidR="002F7FB3">
        <w:rPr>
          <w:color w:val="auto"/>
          <w:szCs w:val="24"/>
        </w:rPr>
        <w:t>l</w:t>
      </w:r>
      <w:r w:rsidRPr="008939CB">
        <w:rPr>
          <w:color w:val="auto"/>
          <w:szCs w:val="24"/>
        </w:rPr>
        <w:t xml:space="preserve"> </w:t>
      </w:r>
      <w:r w:rsidRPr="00254ABD">
        <w:rPr>
          <w:color w:val="auto"/>
          <w:szCs w:val="24"/>
        </w:rPr>
        <w:t>loodusobjekti</w:t>
      </w:r>
      <w:r w:rsidRPr="00254ABD" w:rsidR="002F7FB3">
        <w:rPr>
          <w:color w:val="auto"/>
          <w:szCs w:val="24"/>
        </w:rPr>
        <w:t>l</w:t>
      </w:r>
      <w:r w:rsidR="002F7FB3">
        <w:rPr>
          <w:color w:val="auto"/>
          <w:szCs w:val="24"/>
        </w:rPr>
        <w:t xml:space="preserve"> oleva</w:t>
      </w:r>
      <w:r w:rsidRPr="008939CB">
        <w:rPr>
          <w:color w:val="auto"/>
          <w:szCs w:val="24"/>
        </w:rPr>
        <w:t xml:space="preserve"> </w:t>
      </w:r>
      <w:r w:rsidRPr="008939CB" w:rsidR="00240760">
        <w:rPr>
          <w:color w:val="auto"/>
          <w:szCs w:val="24"/>
        </w:rPr>
        <w:t xml:space="preserve">ja </w:t>
      </w:r>
      <w:r w:rsidR="002C140F">
        <w:rPr>
          <w:color w:val="auto"/>
          <w:szCs w:val="24"/>
        </w:rPr>
        <w:t>Eesti looduse infosüsteemi</w:t>
      </w:r>
      <w:r w:rsidRPr="008939CB">
        <w:rPr>
          <w:color w:val="auto"/>
          <w:szCs w:val="24"/>
        </w:rPr>
        <w:t xml:space="preserve"> kantud </w:t>
      </w:r>
      <w:r w:rsidR="00637F98">
        <w:rPr>
          <w:color w:val="auto"/>
          <w:szCs w:val="24"/>
        </w:rPr>
        <w:t>elupaiga</w:t>
      </w:r>
      <w:r w:rsidRPr="008939CB">
        <w:rPr>
          <w:color w:val="auto"/>
          <w:szCs w:val="24"/>
        </w:rPr>
        <w:t>:</w:t>
      </w:r>
    </w:p>
    <w:p w:rsidRPr="008939CB" w:rsidR="00690D33" w:rsidP="00533AC9" w:rsidRDefault="00FD44FB" w14:paraId="5E89FDE6" w14:textId="7E9CD8D1">
      <w:pPr>
        <w:spacing w:after="0" w:line="240" w:lineRule="auto"/>
        <w:ind w:left="-5" w:right="707"/>
        <w:rPr>
          <w:color w:val="auto"/>
          <w:szCs w:val="24"/>
        </w:rPr>
      </w:pPr>
      <w:r w:rsidRPr="008939CB">
        <w:rPr>
          <w:color w:val="auto"/>
          <w:szCs w:val="24"/>
        </w:rPr>
        <w:t>1) hävitamise</w:t>
      </w:r>
      <w:r w:rsidRPr="008939CB" w:rsidR="00690D33">
        <w:rPr>
          <w:color w:val="auto"/>
          <w:szCs w:val="24"/>
        </w:rPr>
        <w:t xml:space="preserve"> korra</w:t>
      </w:r>
      <w:r w:rsidRPr="008939CB">
        <w:rPr>
          <w:color w:val="auto"/>
          <w:szCs w:val="24"/>
        </w:rPr>
        <w:t>l arvestatakse keskkonnakahju 8000–15 000 eurot ühe hektari kohta;</w:t>
      </w:r>
    </w:p>
    <w:p w:rsidRPr="008939CB" w:rsidR="002D5BB1" w:rsidP="00533AC9" w:rsidRDefault="00FD44FB" w14:paraId="0E63EE4C" w14:textId="77777777">
      <w:pPr>
        <w:spacing w:after="0" w:line="240" w:lineRule="auto"/>
        <w:ind w:left="-5" w:right="707"/>
        <w:rPr>
          <w:color w:val="auto"/>
          <w:szCs w:val="24"/>
        </w:rPr>
      </w:pPr>
      <w:r w:rsidRPr="008939CB">
        <w:rPr>
          <w:color w:val="auto"/>
          <w:szCs w:val="24"/>
        </w:rPr>
        <w:t>2) kahjustamise</w:t>
      </w:r>
      <w:r w:rsidRPr="008939CB" w:rsidR="00690D33">
        <w:rPr>
          <w:color w:val="auto"/>
          <w:szCs w:val="24"/>
        </w:rPr>
        <w:t xml:space="preserve"> korra</w:t>
      </w:r>
      <w:r w:rsidRPr="008939CB">
        <w:rPr>
          <w:color w:val="auto"/>
          <w:szCs w:val="24"/>
        </w:rPr>
        <w:t>l arvestatakse keskkonnakahju 4000–7000 eurot ühe hektari kohta.</w:t>
      </w:r>
    </w:p>
    <w:p w:rsidRPr="008939CB" w:rsidR="00016B6A" w:rsidP="00533AC9" w:rsidRDefault="00016B6A" w14:paraId="7BC6ED60" w14:textId="6236D4C4">
      <w:pPr>
        <w:spacing w:after="0" w:line="240" w:lineRule="auto"/>
        <w:ind w:left="-5" w:right="986"/>
        <w:rPr>
          <w:color w:val="auto"/>
          <w:szCs w:val="24"/>
        </w:rPr>
      </w:pPr>
    </w:p>
    <w:p w:rsidRPr="008939CB" w:rsidR="00016B6A" w:rsidP="1009BD07" w:rsidRDefault="00DF04BF" w14:paraId="6182382B" w14:textId="659C8689">
      <w:pPr>
        <w:spacing w:after="0" w:line="240" w:lineRule="auto"/>
        <w:ind w:left="10" w:right="51" w:firstLine="0"/>
        <w:rPr>
          <w:color w:val="auto"/>
        </w:rPr>
      </w:pPr>
      <w:r w:rsidRPr="1009BD07">
        <w:rPr>
          <w:color w:val="auto"/>
        </w:rPr>
        <w:t>(7</w:t>
      </w:r>
      <w:r w:rsidRPr="1009BD07" w:rsidR="00C65DE9">
        <w:rPr>
          <w:color w:val="auto"/>
        </w:rPr>
        <w:t xml:space="preserve">) </w:t>
      </w:r>
      <w:r w:rsidRPr="1009BD07" w:rsidR="00F372D8">
        <w:rPr>
          <w:color w:val="auto"/>
        </w:rPr>
        <w:t xml:space="preserve">Kui </w:t>
      </w:r>
      <w:r w:rsidRPr="1009BD07" w:rsidR="00A5766E">
        <w:rPr>
          <w:color w:val="auto"/>
        </w:rPr>
        <w:t>n</w:t>
      </w:r>
      <w:r w:rsidRPr="1009BD07" w:rsidR="00FD44FB">
        <w:rPr>
          <w:color w:val="auto"/>
        </w:rPr>
        <w:t xml:space="preserve">õukogu määruse </w:t>
      </w:r>
      <w:r w:rsidRPr="1009BD07" w:rsidR="00C35EBB">
        <w:rPr>
          <w:color w:val="auto"/>
        </w:rPr>
        <w:t xml:space="preserve">(EÜ) </w:t>
      </w:r>
      <w:r w:rsidRPr="1009BD07" w:rsidR="00FD44FB">
        <w:rPr>
          <w:color w:val="auto"/>
        </w:rPr>
        <w:t xml:space="preserve">nr 338/97 lisades A–D nimetatud </w:t>
      </w:r>
      <w:r w:rsidRPr="1009BD07" w:rsidR="00AD5D3C">
        <w:rPr>
          <w:color w:val="auto"/>
        </w:rPr>
        <w:t xml:space="preserve">liigi </w:t>
      </w:r>
      <w:r w:rsidRPr="1009BD07" w:rsidR="00FD44FB">
        <w:rPr>
          <w:color w:val="auto"/>
        </w:rPr>
        <w:t xml:space="preserve">isendiga tehingu </w:t>
      </w:r>
      <w:r w:rsidRPr="1009BD07" w:rsidR="00DC03BE">
        <w:rPr>
          <w:color w:val="auto"/>
        </w:rPr>
        <w:t>või</w:t>
      </w:r>
      <w:r w:rsidRPr="1009BD07" w:rsidR="00FD44FB">
        <w:rPr>
          <w:color w:val="auto"/>
        </w:rPr>
        <w:t xml:space="preserve"> toimingu </w:t>
      </w:r>
      <w:r w:rsidRPr="1009BD07" w:rsidR="00DC03BE">
        <w:rPr>
          <w:color w:val="auto"/>
        </w:rPr>
        <w:t>te</w:t>
      </w:r>
      <w:r w:rsidRPr="1009BD07" w:rsidR="0043602E">
        <w:rPr>
          <w:color w:val="auto"/>
        </w:rPr>
        <w:t>gemis</w:t>
      </w:r>
      <w:r w:rsidRPr="1009BD07" w:rsidR="00DC03BE">
        <w:rPr>
          <w:color w:val="auto"/>
        </w:rPr>
        <w:t xml:space="preserve">eks rikutakse </w:t>
      </w:r>
      <w:r w:rsidRPr="1009BD07" w:rsidR="00FD44FB">
        <w:rPr>
          <w:color w:val="auto"/>
        </w:rPr>
        <w:t>nimetatud määrusega ja selle alusel kehtestatud reegl</w:t>
      </w:r>
      <w:r w:rsidRPr="1009BD07" w:rsidR="0043602E">
        <w:rPr>
          <w:color w:val="auto"/>
        </w:rPr>
        <w:t>eid</w:t>
      </w:r>
      <w:r w:rsidRPr="1009BD07" w:rsidR="00317BCF">
        <w:rPr>
          <w:color w:val="auto"/>
        </w:rPr>
        <w:t xml:space="preserve"> </w:t>
      </w:r>
      <w:r w:rsidRPr="1009BD07" w:rsidR="00FD44FB">
        <w:rPr>
          <w:color w:val="auto"/>
        </w:rPr>
        <w:t xml:space="preserve">või </w:t>
      </w:r>
      <w:r w:rsidRPr="1009BD07" w:rsidR="00E64665">
        <w:rPr>
          <w:color w:val="auto"/>
        </w:rPr>
        <w:t xml:space="preserve">kui selline isend </w:t>
      </w:r>
      <w:r w:rsidRPr="1009BD07" w:rsidR="0043602E">
        <w:rPr>
          <w:color w:val="auto"/>
        </w:rPr>
        <w:t xml:space="preserve">eemaldatakse </w:t>
      </w:r>
      <w:r w:rsidRPr="1009BD07" w:rsidR="00FD44FB">
        <w:rPr>
          <w:color w:val="auto"/>
        </w:rPr>
        <w:t>loodusest ebaseadusliku</w:t>
      </w:r>
      <w:r w:rsidRPr="1009BD07" w:rsidR="00F14DE5">
        <w:rPr>
          <w:color w:val="auto"/>
        </w:rPr>
        <w:t>lt,</w:t>
      </w:r>
      <w:r w:rsidRPr="1009BD07" w:rsidR="00FD44FB">
        <w:rPr>
          <w:color w:val="auto"/>
        </w:rPr>
        <w:t xml:space="preserve"> arvestatakse keskkonnakahju 52–150 000 eurot liigi ohustatuse </w:t>
      </w:r>
      <w:commentRangeStart w:id="261"/>
      <w:del w:author="Mari Koik - JUSTDIGI" w:date="2026-01-28T13:09:00Z" w16du:dateUtc="2026-01-28T11:09:00Z" w:id="262">
        <w:r w:rsidRPr="1009BD07" w:rsidDel="00986D2B" w:rsidR="00FD44FB">
          <w:rPr>
            <w:color w:val="auto"/>
          </w:rPr>
          <w:delText xml:space="preserve">astme </w:delText>
        </w:r>
      </w:del>
      <w:ins w:author="Mari Koik - JUSTDIGI" w:date="2026-01-28T13:09:00Z" w16du:dateUtc="2026-01-28T11:09:00Z" w:id="263">
        <w:r w:rsidR="00986D2B">
          <w:rPr>
            <w:color w:val="auto"/>
          </w:rPr>
          <w:t>taseme</w:t>
        </w:r>
        <w:r w:rsidRPr="1009BD07" w:rsidR="00986D2B">
          <w:rPr>
            <w:color w:val="auto"/>
          </w:rPr>
          <w:t xml:space="preserve"> </w:t>
        </w:r>
      </w:ins>
      <w:ins w:author="Mari Koik - JUSTDIGI" w:date="2026-01-28T13:10:00Z" w16du:dateUtc="2026-01-28T11:10:00Z" w:id="264">
        <w:commentRangeEnd w:id="261"/>
        <w:r w:rsidRPr="1009BD07" w:rsidR="00472EF8">
          <w:rPr>
            <w:rStyle w:val="CommentReference"/>
            <w:color w:val="auto"/>
            <w:sz w:val="24"/>
            <w:szCs w:val="22"/>
          </w:rPr>
          <w:commentReference w:id="261"/>
        </w:r>
      </w:ins>
      <w:r w:rsidRPr="1009BD07" w:rsidR="00FD44FB">
        <w:rPr>
          <w:color w:val="auto"/>
        </w:rPr>
        <w:t>ja isendi turuväärtuse</w:t>
      </w:r>
      <w:r w:rsidRPr="1009BD07" w:rsidR="00BA0CCD">
        <w:rPr>
          <w:color w:val="auto"/>
        </w:rPr>
        <w:t xml:space="preserve"> põhjal</w:t>
      </w:r>
      <w:r w:rsidRPr="1009BD07" w:rsidR="00FD44FB">
        <w:rPr>
          <w:color w:val="auto"/>
        </w:rPr>
        <w:t>.</w:t>
      </w:r>
    </w:p>
    <w:p w:rsidRPr="008939CB" w:rsidR="00016B6A" w:rsidP="00533AC9" w:rsidRDefault="00016B6A" w14:paraId="5BB1BF68" w14:textId="76F6DCED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DF04BF" w14:paraId="4D08E74D" w14:textId="23B799CC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(8</w:t>
      </w:r>
      <w:r w:rsidRPr="008939CB" w:rsidR="00C65DE9">
        <w:rPr>
          <w:color w:val="auto"/>
          <w:szCs w:val="24"/>
        </w:rPr>
        <w:t xml:space="preserve">) </w:t>
      </w:r>
      <w:r w:rsidR="00097C88">
        <w:rPr>
          <w:color w:val="auto"/>
          <w:szCs w:val="24"/>
        </w:rPr>
        <w:t>L</w:t>
      </w:r>
      <w:r w:rsidRPr="008939CB" w:rsidR="00FD44FB">
        <w:rPr>
          <w:color w:val="auto"/>
          <w:szCs w:val="24"/>
        </w:rPr>
        <w:t>iigi</w:t>
      </w:r>
      <w:r w:rsidR="00A13D6C">
        <w:rPr>
          <w:color w:val="auto"/>
          <w:szCs w:val="24"/>
        </w:rPr>
        <w:t xml:space="preserve"> isend</w:t>
      </w:r>
      <w:r w:rsidR="00E31411">
        <w:rPr>
          <w:color w:val="auto"/>
          <w:szCs w:val="24"/>
        </w:rPr>
        <w:t>iga</w:t>
      </w:r>
      <w:r w:rsidRPr="008939CB" w:rsidR="00FD44FB">
        <w:rPr>
          <w:color w:val="auto"/>
          <w:szCs w:val="24"/>
        </w:rPr>
        <w:t xml:space="preserve"> </w:t>
      </w:r>
      <w:r w:rsidRPr="00254ABD" w:rsidR="00FD44FB">
        <w:rPr>
          <w:color w:val="auto"/>
          <w:szCs w:val="24"/>
        </w:rPr>
        <w:t>tehtud</w:t>
      </w:r>
      <w:r w:rsidRPr="008939CB" w:rsidR="00FD44FB">
        <w:rPr>
          <w:color w:val="auto"/>
          <w:szCs w:val="24"/>
        </w:rPr>
        <w:t xml:space="preserve"> ebaseaduslik</w:t>
      </w:r>
      <w:r w:rsidR="00E31411">
        <w:rPr>
          <w:color w:val="auto"/>
          <w:szCs w:val="24"/>
        </w:rPr>
        <w:t>u</w:t>
      </w:r>
      <w:r w:rsidR="005F0FB0">
        <w:rPr>
          <w:color w:val="auto"/>
          <w:szCs w:val="24"/>
        </w:rPr>
        <w:t xml:space="preserve"> to</w:t>
      </w:r>
      <w:r w:rsidRPr="00DD0315" w:rsidR="005F0FB0">
        <w:rPr>
          <w:color w:val="auto"/>
          <w:szCs w:val="24"/>
        </w:rPr>
        <w:t>imi</w:t>
      </w:r>
      <w:r w:rsidR="005F0FB0">
        <w:rPr>
          <w:color w:val="auto"/>
          <w:szCs w:val="24"/>
        </w:rPr>
        <w:t>ngu</w:t>
      </w:r>
      <w:r w:rsidRPr="008939CB" w:rsidR="00DC48B6">
        <w:rPr>
          <w:color w:val="auto"/>
          <w:szCs w:val="24"/>
        </w:rPr>
        <w:t>,</w:t>
      </w:r>
      <w:r w:rsidRPr="008939CB" w:rsidR="00FD44FB">
        <w:rPr>
          <w:color w:val="auto"/>
          <w:szCs w:val="24"/>
        </w:rPr>
        <w:t xml:space="preserve"> </w:t>
      </w:r>
      <w:r w:rsidR="00E810D2">
        <w:rPr>
          <w:color w:val="auto"/>
          <w:szCs w:val="24"/>
        </w:rPr>
        <w:t xml:space="preserve">tema </w:t>
      </w:r>
      <w:r w:rsidRPr="008939CB" w:rsidR="00FD44FB">
        <w:rPr>
          <w:color w:val="auto"/>
          <w:szCs w:val="24"/>
        </w:rPr>
        <w:t>hävitamise, elujõuetuseni vigastamise, loodusest eemaldami</w:t>
      </w:r>
      <w:r w:rsidR="00D60AC8">
        <w:rPr>
          <w:color w:val="auto"/>
          <w:szCs w:val="24"/>
        </w:rPr>
        <w:t xml:space="preserve">se, tahtliku häirimise, </w:t>
      </w:r>
      <w:r w:rsidR="00AA55E2">
        <w:rPr>
          <w:color w:val="auto"/>
          <w:szCs w:val="24"/>
        </w:rPr>
        <w:t xml:space="preserve">tema </w:t>
      </w:r>
      <w:r w:rsidR="00D60AC8">
        <w:rPr>
          <w:color w:val="auto"/>
          <w:szCs w:val="24"/>
        </w:rPr>
        <w:t>pesa või</w:t>
      </w:r>
      <w:r w:rsidRPr="008939CB" w:rsidR="00FD44FB">
        <w:rPr>
          <w:color w:val="auto"/>
          <w:szCs w:val="24"/>
        </w:rPr>
        <w:t xml:space="preserve"> munade tahtliku hävitamise, pesa </w:t>
      </w:r>
      <w:r w:rsidR="00D60AC8">
        <w:rPr>
          <w:color w:val="auto"/>
          <w:szCs w:val="24"/>
        </w:rPr>
        <w:t>kõrvaldamise või isendiga või</w:t>
      </w:r>
      <w:r w:rsidRPr="008939CB" w:rsidR="00FD44FB">
        <w:rPr>
          <w:color w:val="auto"/>
          <w:szCs w:val="24"/>
        </w:rPr>
        <w:t xml:space="preserve"> </w:t>
      </w:r>
      <w:r w:rsidR="00AA55E2">
        <w:rPr>
          <w:color w:val="auto"/>
          <w:szCs w:val="24"/>
        </w:rPr>
        <w:t>tema</w:t>
      </w:r>
      <w:r w:rsidRPr="008939CB" w:rsidR="00AA55E2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 xml:space="preserve">selgelt äratuntava kehaosaga või </w:t>
      </w:r>
      <w:r w:rsidR="00E810D2">
        <w:rPr>
          <w:color w:val="auto"/>
          <w:szCs w:val="24"/>
        </w:rPr>
        <w:t>sell</w:t>
      </w:r>
      <w:r w:rsidRPr="008939CB" w:rsidR="00E810D2">
        <w:rPr>
          <w:color w:val="auto"/>
          <w:szCs w:val="24"/>
        </w:rPr>
        <w:t xml:space="preserve">est </w:t>
      </w:r>
      <w:r w:rsidRPr="008939CB" w:rsidR="00FD44FB">
        <w:rPr>
          <w:color w:val="auto"/>
          <w:szCs w:val="24"/>
        </w:rPr>
        <w:t>valmistatud toote</w:t>
      </w:r>
      <w:r w:rsidRPr="008939CB" w:rsidR="00AE0155">
        <w:rPr>
          <w:color w:val="auto"/>
          <w:szCs w:val="24"/>
        </w:rPr>
        <w:t xml:space="preserve"> </w:t>
      </w:r>
      <w:r w:rsidR="00323938">
        <w:rPr>
          <w:color w:val="auto"/>
          <w:szCs w:val="24"/>
        </w:rPr>
        <w:t>või</w:t>
      </w:r>
      <w:r w:rsidRPr="008939CB" w:rsidR="00AE0155">
        <w:rPr>
          <w:color w:val="auto"/>
          <w:szCs w:val="24"/>
        </w:rPr>
        <w:t xml:space="preserve"> muu </w:t>
      </w:r>
      <w:r w:rsidRPr="008939CB" w:rsidR="00A13D6C">
        <w:rPr>
          <w:color w:val="auto"/>
          <w:szCs w:val="24"/>
        </w:rPr>
        <w:t>kau</w:t>
      </w:r>
      <w:r w:rsidR="00A13D6C">
        <w:rPr>
          <w:color w:val="auto"/>
          <w:szCs w:val="24"/>
        </w:rPr>
        <w:t>ba</w:t>
      </w:r>
      <w:r w:rsidRPr="008939CB" w:rsidR="00A13D6C">
        <w:rPr>
          <w:color w:val="auto"/>
          <w:szCs w:val="24"/>
        </w:rPr>
        <w:t xml:space="preserve">ga </w:t>
      </w:r>
      <w:r w:rsidRPr="008939CB" w:rsidR="00FD44FB">
        <w:rPr>
          <w:color w:val="auto"/>
          <w:szCs w:val="24"/>
        </w:rPr>
        <w:t xml:space="preserve">tehtava tehingu </w:t>
      </w:r>
      <w:commentRangeStart w:id="265"/>
      <w:del w:author="Mari Koik - JUSTDIGI" w:date="2026-01-28T13:12:00Z" w16du:dateUtc="2026-01-28T11:12:00Z" w:id="266">
        <w:r w:rsidRPr="00254ABD" w:rsidDel="002228D7" w:rsidR="00FD44FB">
          <w:rPr>
            <w:color w:val="auto"/>
            <w:szCs w:val="24"/>
          </w:rPr>
          <w:delText>eest</w:delText>
        </w:r>
        <w:r w:rsidRPr="008939CB" w:rsidDel="002228D7" w:rsidR="00FD44FB">
          <w:rPr>
            <w:color w:val="auto"/>
            <w:szCs w:val="24"/>
          </w:rPr>
          <w:delText xml:space="preserve"> </w:delText>
        </w:r>
      </w:del>
      <w:ins w:author="Mari Koik - JUSTDIGI" w:date="2026-01-28T13:12:00Z" w16du:dateUtc="2026-01-28T11:12:00Z" w:id="267">
        <w:r w:rsidR="002228D7">
          <w:rPr>
            <w:color w:val="auto"/>
            <w:szCs w:val="24"/>
          </w:rPr>
          <w:t>korral</w:t>
        </w:r>
        <w:r w:rsidRPr="008939CB" w:rsidR="002228D7">
          <w:rPr>
            <w:color w:val="auto"/>
            <w:szCs w:val="24"/>
          </w:rPr>
          <w:t xml:space="preserve"> </w:t>
        </w:r>
        <w:commentRangeEnd w:id="265"/>
        <w:r w:rsidRPr="008939CB" w:rsidR="002228D7">
          <w:rPr>
            <w:rStyle w:val="CommentReference"/>
            <w:color w:val="auto"/>
            <w:sz w:val="24"/>
            <w:szCs w:val="24"/>
          </w:rPr>
          <w:commentReference w:id="265"/>
        </w:r>
      </w:ins>
      <w:r w:rsidRPr="008939CB" w:rsidR="00FD44FB">
        <w:rPr>
          <w:color w:val="auto"/>
          <w:szCs w:val="24"/>
        </w:rPr>
        <w:t>arvestatakse keskkonnakahju 128–</w:t>
      </w:r>
      <w:r w:rsidR="002D1DF9">
        <w:rPr>
          <w:color w:val="auto"/>
          <w:szCs w:val="24"/>
        </w:rPr>
        <w:t>7000</w:t>
      </w:r>
      <w:r w:rsidRPr="008939CB" w:rsidR="002D1DF9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>eurot isendi kohta.</w:t>
      </w:r>
    </w:p>
    <w:p w:rsidRPr="008939CB" w:rsidR="00016B6A" w:rsidP="00533AC9" w:rsidRDefault="00016B6A" w14:paraId="699E4BBD" w14:textId="247B2E20">
      <w:pPr>
        <w:spacing w:after="0" w:line="240" w:lineRule="auto"/>
        <w:ind w:left="0" w:firstLine="0"/>
        <w:rPr>
          <w:color w:val="auto"/>
          <w:szCs w:val="24"/>
        </w:rPr>
      </w:pPr>
    </w:p>
    <w:p w:rsidR="007F27F3" w:rsidP="005D7E41" w:rsidRDefault="00DF04BF" w14:paraId="566489CE" w14:textId="3AACEA58">
      <w:pPr>
        <w:spacing w:after="0" w:line="240" w:lineRule="auto"/>
        <w:ind w:left="0" w:right="51" w:firstLine="0"/>
        <w:rPr>
          <w:color w:val="auto"/>
          <w:szCs w:val="24"/>
        </w:rPr>
      </w:pPr>
      <w:r w:rsidRPr="008939CB">
        <w:rPr>
          <w:color w:val="auto"/>
          <w:szCs w:val="24"/>
        </w:rPr>
        <w:t>(9</w:t>
      </w:r>
      <w:r w:rsidRPr="008939CB" w:rsidR="00C65DE9">
        <w:rPr>
          <w:color w:val="auto"/>
          <w:szCs w:val="24"/>
        </w:rPr>
        <w:t xml:space="preserve">) </w:t>
      </w:r>
      <w:proofErr w:type="spellStart"/>
      <w:r w:rsidRPr="008939CB" w:rsidR="00FD44FB">
        <w:rPr>
          <w:color w:val="auto"/>
          <w:szCs w:val="24"/>
        </w:rPr>
        <w:t>Võõrlii</w:t>
      </w:r>
      <w:r w:rsidR="00562AB8">
        <w:rPr>
          <w:color w:val="auto"/>
          <w:szCs w:val="24"/>
        </w:rPr>
        <w:t>gi</w:t>
      </w:r>
      <w:proofErr w:type="spellEnd"/>
      <w:r w:rsidRPr="008939CB" w:rsidR="00FD44FB">
        <w:rPr>
          <w:color w:val="auto"/>
          <w:szCs w:val="24"/>
        </w:rPr>
        <w:t xml:space="preserve"> loodusesse laskmise</w:t>
      </w:r>
      <w:del w:author="Mari Koik - JUSTDIGI" w:date="2026-01-28T13:14:00Z" w16du:dateUtc="2026-01-28T11:14:00Z" w:id="268">
        <w:r w:rsidRPr="008939CB" w:rsidDel="00EA1AC3" w:rsidR="00FD44FB">
          <w:rPr>
            <w:color w:val="auto"/>
            <w:szCs w:val="24"/>
          </w:rPr>
          <w:delText>ga</w:delText>
        </w:r>
      </w:del>
      <w:r w:rsidR="006D33F8">
        <w:rPr>
          <w:color w:val="auto"/>
          <w:szCs w:val="24"/>
        </w:rPr>
        <w:t xml:space="preserve"> </w:t>
      </w:r>
      <w:commentRangeStart w:id="269"/>
      <w:ins w:author="Mari Koik - JUSTDIGI" w:date="2026-01-28T13:14:00Z" w16du:dateUtc="2026-01-28T11:14:00Z" w:id="270">
        <w:r w:rsidR="00B80C00">
          <w:rPr>
            <w:color w:val="auto"/>
            <w:szCs w:val="24"/>
          </w:rPr>
          <w:t>v</w:t>
        </w:r>
      </w:ins>
      <w:ins w:author="Mari Koik - JUSTDIGI" w:date="2026-01-28T13:15:00Z" w16du:dateUtc="2026-01-28T11:15:00Z" w:id="271">
        <w:r w:rsidR="00B80C00">
          <w:rPr>
            <w:color w:val="auto"/>
            <w:szCs w:val="24"/>
          </w:rPr>
          <w:t>õi</w:t>
        </w:r>
      </w:ins>
      <w:del w:author="Mari Koik - JUSTDIGI" w:date="2026-01-28T13:15:00Z" w16du:dateUtc="2026-01-28T11:15:00Z" w:id="272">
        <w:r w:rsidDel="00B80C00" w:rsidR="006D33F8">
          <w:rPr>
            <w:color w:val="auto"/>
            <w:szCs w:val="24"/>
          </w:rPr>
          <w:delText>ja</w:delText>
        </w:r>
      </w:del>
      <w:r w:rsidR="006D33F8">
        <w:rPr>
          <w:color w:val="auto"/>
          <w:szCs w:val="24"/>
        </w:rPr>
        <w:t xml:space="preserve"> </w:t>
      </w:r>
      <w:r w:rsidR="00562AB8">
        <w:rPr>
          <w:color w:val="auto"/>
          <w:szCs w:val="24"/>
        </w:rPr>
        <w:t xml:space="preserve">selle </w:t>
      </w:r>
      <w:r w:rsidRPr="008939CB" w:rsidR="006D33F8">
        <w:rPr>
          <w:color w:val="auto"/>
          <w:szCs w:val="24"/>
        </w:rPr>
        <w:t>leviku</w:t>
      </w:r>
      <w:r w:rsidR="006D33F8">
        <w:rPr>
          <w:color w:val="auto"/>
          <w:szCs w:val="24"/>
        </w:rPr>
        <w:t xml:space="preserve"> laienemise või arvukuse suurenemise</w:t>
      </w:r>
      <w:del w:author="Mari Koik - JUSTDIGI" w:date="2026-01-28T13:15:00Z" w16du:dateUtc="2026-01-28T11:15:00Z" w:id="273">
        <w:r w:rsidDel="00B80C00" w:rsidR="006D33F8">
          <w:rPr>
            <w:color w:val="auto"/>
            <w:szCs w:val="24"/>
          </w:rPr>
          <w:delText>ga</w:delText>
        </w:r>
      </w:del>
      <w:ins w:author="Mari Koik - JUSTDIGI" w:date="2026-01-28T13:15:00Z" w16du:dateUtc="2026-01-28T11:15:00Z" w:id="274">
        <w:r w:rsidR="00B80C00">
          <w:rPr>
            <w:color w:val="auto"/>
            <w:szCs w:val="24"/>
          </w:rPr>
          <w:t xml:space="preserve"> takistamata jätmise korral arvestatakse</w:t>
        </w:r>
      </w:ins>
      <w:r w:rsidRPr="008939CB" w:rsidR="006D33F8">
        <w:rPr>
          <w:color w:val="auto"/>
          <w:szCs w:val="24"/>
        </w:rPr>
        <w:t xml:space="preserve"> </w:t>
      </w:r>
      <w:r w:rsidRPr="008939CB" w:rsidR="00FD44FB">
        <w:rPr>
          <w:color w:val="auto"/>
          <w:szCs w:val="24"/>
        </w:rPr>
        <w:t>keskkonna</w:t>
      </w:r>
      <w:del w:author="Mari Koik - JUSTDIGI" w:date="2026-01-28T13:15:00Z" w16du:dateUtc="2026-01-28T11:15:00Z" w:id="275">
        <w:r w:rsidRPr="008939CB" w:rsidDel="00B80C00" w:rsidR="00FD44FB">
          <w:rPr>
            <w:color w:val="auto"/>
            <w:szCs w:val="24"/>
          </w:rPr>
          <w:delText xml:space="preserve">le tekitatud </w:delText>
        </w:r>
      </w:del>
      <w:r w:rsidRPr="008939CB" w:rsidR="00FD44FB">
        <w:rPr>
          <w:color w:val="auto"/>
          <w:szCs w:val="24"/>
        </w:rPr>
        <w:t xml:space="preserve">kahju </w:t>
      </w:r>
      <w:del w:author="Mari Koik - JUSTDIGI" w:date="2026-01-28T13:15:00Z" w16du:dateUtc="2026-01-28T11:15:00Z" w:id="276">
        <w:r w:rsidRPr="008939CB" w:rsidDel="00697749" w:rsidR="00FD44FB">
          <w:rPr>
            <w:color w:val="auto"/>
            <w:szCs w:val="24"/>
          </w:rPr>
          <w:delText xml:space="preserve">arvestatakse </w:delText>
        </w:r>
      </w:del>
      <w:r w:rsidRPr="008939CB" w:rsidR="00FD44FB">
        <w:rPr>
          <w:color w:val="auto"/>
          <w:szCs w:val="24"/>
        </w:rPr>
        <w:t>5</w:t>
      </w:r>
      <w:r w:rsidR="004301AA">
        <w:rPr>
          <w:color w:val="auto"/>
          <w:szCs w:val="24"/>
        </w:rPr>
        <w:t>0</w:t>
      </w:r>
      <w:r w:rsidRPr="008939CB" w:rsidR="00FD44FB">
        <w:rPr>
          <w:color w:val="auto"/>
          <w:szCs w:val="24"/>
        </w:rPr>
        <w:t xml:space="preserve">–6400 eurot </w:t>
      </w:r>
      <w:proofErr w:type="spellStart"/>
      <w:r w:rsidRPr="008939CB" w:rsidR="00FD44FB">
        <w:rPr>
          <w:color w:val="auto"/>
          <w:szCs w:val="24"/>
        </w:rPr>
        <w:t>võõrliigi</w:t>
      </w:r>
      <w:proofErr w:type="spellEnd"/>
      <w:r w:rsidRPr="008939CB" w:rsidR="00FD44FB">
        <w:rPr>
          <w:color w:val="auto"/>
          <w:szCs w:val="24"/>
        </w:rPr>
        <w:t xml:space="preserve"> isendi </w:t>
      </w:r>
      <w:r w:rsidR="004301AA">
        <w:rPr>
          <w:color w:val="auto"/>
          <w:szCs w:val="24"/>
        </w:rPr>
        <w:t xml:space="preserve">või ruutmeetri </w:t>
      </w:r>
      <w:r w:rsidRPr="008939CB" w:rsidR="00FD44FB">
        <w:rPr>
          <w:color w:val="auto"/>
          <w:szCs w:val="24"/>
        </w:rPr>
        <w:t>kohta</w:t>
      </w:r>
      <w:commentRangeEnd w:id="269"/>
      <w:r w:rsidRPr="008939CB" w:rsidR="00AF4C02">
        <w:rPr>
          <w:rStyle w:val="CommentReference"/>
          <w:color w:val="auto"/>
          <w:sz w:val="24"/>
          <w:szCs w:val="24"/>
        </w:rPr>
        <w:commentReference w:id="269"/>
      </w:r>
      <w:r w:rsidRPr="008939CB" w:rsidR="00FD44FB">
        <w:rPr>
          <w:color w:val="auto"/>
          <w:szCs w:val="24"/>
        </w:rPr>
        <w:t>.</w:t>
      </w:r>
      <w:bookmarkEnd w:id="230"/>
      <w:bookmarkEnd w:id="258"/>
    </w:p>
    <w:p w:rsidR="00EB1969" w:rsidP="005D7E41" w:rsidRDefault="00EB1969" w14:paraId="7A67B28A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EE4C6C" w:rsidR="00EE4C6C" w:rsidP="00EE4C6C" w:rsidRDefault="003B6890" w14:paraId="05F62E70" w14:textId="0959AB0C">
      <w:pPr>
        <w:spacing w:line="240" w:lineRule="auto"/>
        <w:ind w:left="0" w:right="51" w:firstLine="0"/>
        <w:rPr>
          <w:color w:val="auto"/>
        </w:rPr>
      </w:pPr>
      <w:r w:rsidRPr="00EE4C6C">
        <w:rPr>
          <w:color w:val="auto"/>
          <w:szCs w:val="24"/>
        </w:rPr>
        <w:t>(1</w:t>
      </w:r>
      <w:r w:rsidRPr="00EE4C6C" w:rsidR="00E8337E">
        <w:rPr>
          <w:color w:val="auto"/>
          <w:szCs w:val="24"/>
        </w:rPr>
        <w:t>0</w:t>
      </w:r>
      <w:r w:rsidRPr="00EE4C6C" w:rsidR="00EB1969">
        <w:rPr>
          <w:color w:val="auto"/>
          <w:szCs w:val="24"/>
        </w:rPr>
        <w:t xml:space="preserve">) </w:t>
      </w:r>
      <w:r w:rsidR="002C140F">
        <w:rPr>
          <w:color w:val="auto"/>
        </w:rPr>
        <w:t>K</w:t>
      </w:r>
      <w:r w:rsidRPr="00EE4C6C" w:rsidR="00EE4C6C">
        <w:rPr>
          <w:color w:val="auto"/>
        </w:rPr>
        <w:t>aitse all mitteoleva linnu- ja imetajaliigi isendi, välja arvatud jahiuluki:</w:t>
      </w:r>
    </w:p>
    <w:p w:rsidR="00EE4C6C" w:rsidP="00EE4C6C" w:rsidRDefault="00EE4C6C" w14:paraId="1F9FBDD2" w14:textId="28479B60">
      <w:pPr>
        <w:spacing w:line="240" w:lineRule="auto"/>
        <w:ind w:left="0" w:right="51" w:firstLine="0"/>
        <w:rPr>
          <w:color w:val="auto"/>
          <w:szCs w:val="24"/>
        </w:rPr>
      </w:pPr>
      <w:r w:rsidRPr="00EE4C6C">
        <w:rPr>
          <w:color w:val="auto"/>
        </w:rPr>
        <w:t xml:space="preserve">1) </w:t>
      </w:r>
      <w:r w:rsidRPr="008939CB">
        <w:rPr>
          <w:color w:val="auto"/>
          <w:szCs w:val="24"/>
        </w:rPr>
        <w:t>ebaseadusliku hävitamise, elujõuetuseni vigastamise või ebaseadusliku loodusest eemaldamise korral arvestatakse keskkonnakahju</w:t>
      </w:r>
      <w:r>
        <w:rPr>
          <w:color w:val="auto"/>
          <w:szCs w:val="24"/>
        </w:rPr>
        <w:t xml:space="preserve"> 50</w:t>
      </w:r>
      <w:del w:author="Mari Koik - JUSTDIGI" w:date="2026-01-26T15:09:00Z" w16du:dateUtc="2026-01-26T13:09:00Z" w:id="277">
        <w:r w:rsidDel="009264CD">
          <w:rPr>
            <w:color w:val="auto"/>
            <w:szCs w:val="24"/>
          </w:rPr>
          <w:delText xml:space="preserve"> -</w:delText>
        </w:r>
      </w:del>
      <w:ins w:author="Mari Koik - JUSTDIGI" w:date="2026-01-26T15:09:00Z" w16du:dateUtc="2026-01-26T13:09:00Z" w:id="278">
        <w:r w:rsidR="009264CD">
          <w:rPr>
            <w:color w:val="auto"/>
            <w:szCs w:val="24"/>
          </w:rPr>
          <w:t>–</w:t>
        </w:r>
      </w:ins>
      <w:del w:author="Mari Koik - JUSTDIGI" w:date="2026-01-26T15:09:00Z" w16du:dateUtc="2026-01-26T13:09:00Z" w:id="279">
        <w:r w:rsidDel="009264CD">
          <w:rPr>
            <w:color w:val="auto"/>
            <w:szCs w:val="24"/>
          </w:rPr>
          <w:delText xml:space="preserve"> </w:delText>
        </w:r>
      </w:del>
      <w:r>
        <w:rPr>
          <w:color w:val="auto"/>
          <w:szCs w:val="24"/>
        </w:rPr>
        <w:t>1000</w:t>
      </w:r>
      <w:r w:rsidRPr="008939CB">
        <w:rPr>
          <w:color w:val="auto"/>
          <w:szCs w:val="24"/>
        </w:rPr>
        <w:t xml:space="preserve"> eurot isendi kohta</w:t>
      </w:r>
      <w:r>
        <w:rPr>
          <w:color w:val="auto"/>
          <w:szCs w:val="24"/>
        </w:rPr>
        <w:t>;</w:t>
      </w:r>
    </w:p>
    <w:p w:rsidR="00EE4C6C" w:rsidP="00EE4C6C" w:rsidRDefault="00EE4C6C" w14:paraId="17D59947" w14:textId="391FF23D">
      <w:pPr>
        <w:spacing w:line="240" w:lineRule="auto"/>
        <w:ind w:left="0" w:right="51" w:firstLine="0"/>
        <w:rPr>
          <w:color w:val="auto"/>
          <w:szCs w:val="24"/>
        </w:rPr>
      </w:pPr>
      <w:r>
        <w:rPr>
          <w:color w:val="auto"/>
          <w:szCs w:val="24"/>
        </w:rPr>
        <w:t xml:space="preserve">2) </w:t>
      </w:r>
      <w:r w:rsidRPr="008939CB">
        <w:rPr>
          <w:color w:val="auto"/>
          <w:szCs w:val="24"/>
        </w:rPr>
        <w:t xml:space="preserve">kahjustamise korral arvestatakse keskkonnakahju </w:t>
      </w:r>
      <w:r>
        <w:rPr>
          <w:color w:val="auto"/>
          <w:szCs w:val="24"/>
        </w:rPr>
        <w:t>10</w:t>
      </w:r>
      <w:del w:author="Mari Koik - JUSTDIGI" w:date="2026-01-26T15:09:00Z" w16du:dateUtc="2026-01-26T13:09:00Z" w:id="280">
        <w:r w:rsidDel="009264CD">
          <w:rPr>
            <w:color w:val="auto"/>
            <w:szCs w:val="24"/>
          </w:rPr>
          <w:delText xml:space="preserve"> -</w:delText>
        </w:r>
      </w:del>
      <w:ins w:author="Mari Koik - JUSTDIGI" w:date="2026-01-26T15:09:00Z" w16du:dateUtc="2026-01-26T13:09:00Z" w:id="281">
        <w:r w:rsidR="009264CD">
          <w:rPr>
            <w:color w:val="auto"/>
            <w:szCs w:val="24"/>
          </w:rPr>
          <w:t>–</w:t>
        </w:r>
      </w:ins>
      <w:del w:author="Mari Koik - JUSTDIGI" w:date="2026-01-26T15:09:00Z" w16du:dateUtc="2026-01-26T13:09:00Z" w:id="282">
        <w:r w:rsidDel="009264CD">
          <w:rPr>
            <w:color w:val="auto"/>
            <w:szCs w:val="24"/>
          </w:rPr>
          <w:delText xml:space="preserve"> </w:delText>
        </w:r>
      </w:del>
      <w:r w:rsidRPr="008939CB">
        <w:rPr>
          <w:color w:val="auto"/>
          <w:szCs w:val="24"/>
        </w:rPr>
        <w:t>500 eurot isendi kohta</w:t>
      </w:r>
      <w:r>
        <w:rPr>
          <w:color w:val="auto"/>
          <w:szCs w:val="24"/>
        </w:rPr>
        <w:t>.</w:t>
      </w:r>
    </w:p>
    <w:p w:rsidRPr="00EE4C6C" w:rsidR="00EE4C6C" w:rsidP="00EE4C6C" w:rsidRDefault="00EE4C6C" w14:paraId="1D7AFDA7" w14:textId="77777777">
      <w:pPr>
        <w:spacing w:line="240" w:lineRule="auto"/>
        <w:ind w:left="0" w:right="51" w:firstLine="0"/>
        <w:rPr>
          <w:color w:val="auto"/>
        </w:rPr>
      </w:pPr>
    </w:p>
    <w:p w:rsidR="00EE4C6C" w:rsidP="00EE4C6C" w:rsidRDefault="003B6890" w14:paraId="2ABDA9AC" w14:textId="4F4DDFB3">
      <w:pPr>
        <w:spacing w:line="240" w:lineRule="auto"/>
        <w:ind w:left="0" w:right="51" w:firstLine="0"/>
        <w:rPr>
          <w:color w:val="auto"/>
        </w:rPr>
      </w:pPr>
      <w:r w:rsidRPr="00EE4C6C">
        <w:rPr>
          <w:color w:val="auto"/>
          <w:szCs w:val="24"/>
        </w:rPr>
        <w:t>(1</w:t>
      </w:r>
      <w:r w:rsidRPr="00EE4C6C" w:rsidR="00E8337E">
        <w:rPr>
          <w:color w:val="auto"/>
          <w:szCs w:val="24"/>
        </w:rPr>
        <w:t>1</w:t>
      </w:r>
      <w:r w:rsidRPr="00EE4C6C" w:rsidR="00EB1969">
        <w:rPr>
          <w:color w:val="auto"/>
          <w:szCs w:val="24"/>
        </w:rPr>
        <w:t xml:space="preserve">) </w:t>
      </w:r>
      <w:r w:rsidR="002C140F">
        <w:rPr>
          <w:color w:val="auto"/>
        </w:rPr>
        <w:t>K</w:t>
      </w:r>
      <w:r w:rsidRPr="00EE4C6C" w:rsidR="00EE4C6C">
        <w:rPr>
          <w:color w:val="auto"/>
        </w:rPr>
        <w:t>ivistise leiukoha</w:t>
      </w:r>
      <w:r w:rsidR="00EE4C6C">
        <w:rPr>
          <w:color w:val="auto"/>
        </w:rPr>
        <w:t>:</w:t>
      </w:r>
    </w:p>
    <w:p w:rsidR="00900B2D" w:rsidP="00EE4C6C" w:rsidRDefault="00EE4C6C" w14:paraId="6092153D" w14:textId="6AAC4D3C">
      <w:pPr>
        <w:spacing w:line="240" w:lineRule="auto"/>
        <w:ind w:left="0" w:right="51" w:firstLine="0"/>
        <w:rPr>
          <w:color w:val="auto"/>
          <w:szCs w:val="24"/>
        </w:rPr>
      </w:pPr>
      <w:r>
        <w:rPr>
          <w:color w:val="auto"/>
        </w:rPr>
        <w:t xml:space="preserve">1) </w:t>
      </w:r>
      <w:r w:rsidRPr="008939CB">
        <w:rPr>
          <w:color w:val="auto"/>
          <w:szCs w:val="24"/>
        </w:rPr>
        <w:t xml:space="preserve">hävitamise korral </w:t>
      </w:r>
      <w:r w:rsidRPr="000A1B77">
        <w:rPr>
          <w:color w:val="auto"/>
          <w:szCs w:val="24"/>
        </w:rPr>
        <w:t xml:space="preserve">arvestatakse keskkonnakahju </w:t>
      </w:r>
      <w:r w:rsidR="00900B2D">
        <w:rPr>
          <w:color w:val="auto"/>
          <w:szCs w:val="24"/>
        </w:rPr>
        <w:t>3</w:t>
      </w:r>
      <w:r w:rsidR="00287A0A">
        <w:rPr>
          <w:color w:val="auto"/>
          <w:szCs w:val="24"/>
        </w:rPr>
        <w:t>50</w:t>
      </w:r>
      <w:del w:author="Mari Koik - JUSTDIGI" w:date="2026-01-26T15:09:00Z" w16du:dateUtc="2026-01-26T13:09:00Z" w:id="283">
        <w:r w:rsidDel="009264CD" w:rsidR="00900B2D">
          <w:rPr>
            <w:color w:val="auto"/>
            <w:szCs w:val="24"/>
          </w:rPr>
          <w:delText>-</w:delText>
        </w:r>
      </w:del>
      <w:ins w:author="Mari Koik - JUSTDIGI" w:date="2026-01-26T15:09:00Z" w16du:dateUtc="2026-01-26T13:09:00Z" w:id="284">
        <w:r w:rsidR="009264CD">
          <w:rPr>
            <w:color w:val="auto"/>
            <w:szCs w:val="24"/>
          </w:rPr>
          <w:t>–</w:t>
        </w:r>
      </w:ins>
      <w:r w:rsidR="00900B2D">
        <w:rPr>
          <w:color w:val="auto"/>
          <w:szCs w:val="24"/>
        </w:rPr>
        <w:t>1</w:t>
      </w:r>
      <w:r w:rsidR="00642EAF">
        <w:rPr>
          <w:color w:val="auto"/>
          <w:szCs w:val="24"/>
        </w:rPr>
        <w:t xml:space="preserve">0 </w:t>
      </w:r>
      <w:r w:rsidR="00900B2D">
        <w:rPr>
          <w:color w:val="auto"/>
          <w:szCs w:val="24"/>
        </w:rPr>
        <w:t>000</w:t>
      </w:r>
      <w:r w:rsidRPr="000A1B77">
        <w:rPr>
          <w:color w:val="auto"/>
          <w:szCs w:val="24"/>
        </w:rPr>
        <w:t xml:space="preserve"> eurot</w:t>
      </w:r>
      <w:r>
        <w:rPr>
          <w:color w:val="auto"/>
          <w:szCs w:val="24"/>
        </w:rPr>
        <w:t xml:space="preserve"> </w:t>
      </w:r>
      <w:r w:rsidR="00D21597">
        <w:rPr>
          <w:color w:val="auto"/>
          <w:szCs w:val="24"/>
        </w:rPr>
        <w:t>leiukoha</w:t>
      </w:r>
      <w:r w:rsidR="00900B2D">
        <w:rPr>
          <w:color w:val="auto"/>
          <w:szCs w:val="24"/>
        </w:rPr>
        <w:t xml:space="preserve"> kohta</w:t>
      </w:r>
      <w:r w:rsidR="00642EAF">
        <w:rPr>
          <w:color w:val="auto"/>
          <w:szCs w:val="24"/>
        </w:rPr>
        <w:t>;</w:t>
      </w:r>
    </w:p>
    <w:p w:rsidRPr="00EE4C6C" w:rsidR="00EB1969" w:rsidP="00900B2D" w:rsidRDefault="00EE4C6C" w14:paraId="49F90378" w14:textId="6256CE21">
      <w:pPr>
        <w:spacing w:line="240" w:lineRule="auto"/>
        <w:ind w:left="0" w:right="51" w:firstLine="0"/>
        <w:rPr>
          <w:color w:val="auto"/>
          <w:szCs w:val="24"/>
        </w:rPr>
      </w:pPr>
      <w:r>
        <w:rPr>
          <w:color w:val="auto"/>
        </w:rPr>
        <w:t>2)</w:t>
      </w:r>
      <w:r w:rsidRPr="00EE4C6C">
        <w:rPr>
          <w:color w:val="auto"/>
        </w:rPr>
        <w:t xml:space="preserve"> kahjustamise </w:t>
      </w:r>
      <w:r w:rsidRPr="008939CB" w:rsidR="00900B2D">
        <w:rPr>
          <w:color w:val="auto"/>
          <w:szCs w:val="24"/>
        </w:rPr>
        <w:t xml:space="preserve">korral </w:t>
      </w:r>
      <w:r w:rsidRPr="000A1B77" w:rsidR="00900B2D">
        <w:rPr>
          <w:color w:val="auto"/>
          <w:szCs w:val="24"/>
        </w:rPr>
        <w:t xml:space="preserve">arvestatakse keskkonnakahju </w:t>
      </w:r>
      <w:r w:rsidR="00900B2D">
        <w:rPr>
          <w:color w:val="auto"/>
          <w:szCs w:val="24"/>
        </w:rPr>
        <w:t>150</w:t>
      </w:r>
      <w:del w:author="Mari Koik - JUSTDIGI" w:date="2026-01-26T15:09:00Z" w16du:dateUtc="2026-01-26T13:09:00Z" w:id="285">
        <w:r w:rsidDel="009264CD" w:rsidR="00900B2D">
          <w:rPr>
            <w:color w:val="auto"/>
            <w:szCs w:val="24"/>
          </w:rPr>
          <w:delText xml:space="preserve"> -</w:delText>
        </w:r>
      </w:del>
      <w:ins w:author="Mari Koik - JUSTDIGI" w:date="2026-01-26T15:09:00Z" w16du:dateUtc="2026-01-26T13:09:00Z" w:id="286">
        <w:r w:rsidR="009264CD">
          <w:rPr>
            <w:color w:val="auto"/>
            <w:szCs w:val="24"/>
          </w:rPr>
          <w:t>–</w:t>
        </w:r>
      </w:ins>
      <w:del w:author="Mari Koik - JUSTDIGI" w:date="2026-01-26T15:09:00Z" w16du:dateUtc="2026-01-26T13:09:00Z" w:id="287">
        <w:r w:rsidDel="009264CD" w:rsidR="00900B2D">
          <w:rPr>
            <w:color w:val="auto"/>
            <w:szCs w:val="24"/>
          </w:rPr>
          <w:delText xml:space="preserve"> </w:delText>
        </w:r>
      </w:del>
      <w:r w:rsidR="00642EAF">
        <w:rPr>
          <w:color w:val="auto"/>
          <w:szCs w:val="24"/>
        </w:rPr>
        <w:t>3</w:t>
      </w:r>
      <w:r w:rsidR="00900B2D">
        <w:rPr>
          <w:color w:val="auto"/>
          <w:szCs w:val="24"/>
        </w:rPr>
        <w:t>500</w:t>
      </w:r>
      <w:r w:rsidRPr="000A1B77" w:rsidR="00900B2D">
        <w:rPr>
          <w:color w:val="auto"/>
          <w:szCs w:val="24"/>
        </w:rPr>
        <w:t xml:space="preserve"> eurot</w:t>
      </w:r>
      <w:r w:rsidR="00900B2D">
        <w:rPr>
          <w:color w:val="auto"/>
          <w:szCs w:val="24"/>
        </w:rPr>
        <w:t xml:space="preserve"> </w:t>
      </w:r>
      <w:r w:rsidR="00D21597">
        <w:rPr>
          <w:color w:val="auto"/>
          <w:szCs w:val="24"/>
        </w:rPr>
        <w:t>leiukoha</w:t>
      </w:r>
      <w:r w:rsidR="00900B2D">
        <w:rPr>
          <w:color w:val="auto"/>
          <w:szCs w:val="24"/>
        </w:rPr>
        <w:t xml:space="preserve"> kohta</w:t>
      </w:r>
      <w:r w:rsidR="00642EAF">
        <w:rPr>
          <w:color w:val="auto"/>
          <w:szCs w:val="24"/>
        </w:rPr>
        <w:t>.</w:t>
      </w:r>
    </w:p>
    <w:p w:rsidR="00287A0A" w:rsidP="005D7E41" w:rsidRDefault="00287A0A" w14:paraId="159F45AA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8939CB" w:rsidR="00B66E1A" w:rsidP="00B66E1A" w:rsidRDefault="006E4474" w14:paraId="341374DE" w14:textId="3298EB47">
      <w:pPr>
        <w:spacing w:after="0" w:line="240" w:lineRule="auto"/>
        <w:ind w:left="0"/>
        <w:contextualSpacing/>
        <w:rPr>
          <w:color w:val="auto"/>
          <w:szCs w:val="24"/>
        </w:rPr>
      </w:pPr>
      <w:r w:rsidRPr="00EE4C6C">
        <w:rPr>
          <w:color w:val="auto"/>
          <w:szCs w:val="24"/>
        </w:rPr>
        <w:t xml:space="preserve">(12) </w:t>
      </w:r>
      <w:r w:rsidR="002C140F">
        <w:rPr>
          <w:color w:val="auto"/>
          <w:szCs w:val="24"/>
        </w:rPr>
        <w:t>R</w:t>
      </w:r>
      <w:r w:rsidRPr="008939CB" w:rsidR="00B66E1A">
        <w:rPr>
          <w:color w:val="auto"/>
          <w:szCs w:val="24"/>
        </w:rPr>
        <w:t xml:space="preserve">anna või kalda </w:t>
      </w:r>
      <w:r w:rsidRPr="00F04AE3" w:rsidR="00B66E1A">
        <w:rPr>
          <w:color w:val="auto"/>
          <w:szCs w:val="24"/>
        </w:rPr>
        <w:t>piiranguvööndi</w:t>
      </w:r>
      <w:r w:rsidRPr="008939CB" w:rsidR="00B66E1A">
        <w:rPr>
          <w:color w:val="auto"/>
          <w:szCs w:val="24"/>
        </w:rPr>
        <w:t>:</w:t>
      </w:r>
    </w:p>
    <w:p w:rsidRPr="000A1B77" w:rsidR="00B66E1A" w:rsidP="00B66E1A" w:rsidRDefault="00B66E1A" w14:paraId="69774508" w14:textId="1739C46C">
      <w:pPr>
        <w:spacing w:after="0" w:line="240" w:lineRule="auto"/>
        <w:ind w:left="0" w:hanging="11"/>
        <w:contextualSpacing/>
        <w:rPr>
          <w:color w:val="auto"/>
          <w:szCs w:val="24"/>
        </w:rPr>
      </w:pPr>
      <w:r w:rsidRPr="008939CB">
        <w:rPr>
          <w:color w:val="auto"/>
          <w:szCs w:val="24"/>
        </w:rPr>
        <w:t xml:space="preserve">1) hävitamise korral </w:t>
      </w:r>
      <w:r w:rsidRPr="000A1B77">
        <w:rPr>
          <w:color w:val="auto"/>
          <w:szCs w:val="24"/>
        </w:rPr>
        <w:t xml:space="preserve">arvestatakse keskkonnakahju </w:t>
      </w:r>
      <w:r>
        <w:rPr>
          <w:color w:val="auto"/>
          <w:szCs w:val="24"/>
        </w:rPr>
        <w:t>4000</w:t>
      </w:r>
      <w:del w:author="Mari Koik - JUSTDIGI" w:date="2026-01-26T15:09:00Z" w16du:dateUtc="2026-01-26T13:09:00Z" w:id="288">
        <w:r w:rsidDel="009264CD">
          <w:rPr>
            <w:color w:val="auto"/>
            <w:szCs w:val="24"/>
          </w:rPr>
          <w:delText xml:space="preserve"> - </w:delText>
        </w:r>
      </w:del>
      <w:ins w:author="Mari Koik - JUSTDIGI" w:date="2026-01-26T15:09:00Z" w16du:dateUtc="2026-01-26T13:09:00Z" w:id="289">
        <w:r w:rsidR="009264CD">
          <w:rPr>
            <w:color w:val="auto"/>
            <w:szCs w:val="24"/>
          </w:rPr>
          <w:t>–</w:t>
        </w:r>
      </w:ins>
      <w:r>
        <w:rPr>
          <w:color w:val="auto"/>
          <w:szCs w:val="24"/>
        </w:rPr>
        <w:t>75</w:t>
      </w:r>
      <w:r w:rsidRPr="000A1B77">
        <w:rPr>
          <w:color w:val="auto"/>
          <w:szCs w:val="24"/>
        </w:rPr>
        <w:t>00 eurot</w:t>
      </w:r>
      <w:r>
        <w:rPr>
          <w:color w:val="auto"/>
          <w:szCs w:val="24"/>
        </w:rPr>
        <w:t xml:space="preserve"> ü</w:t>
      </w:r>
      <w:r w:rsidRPr="008939CB">
        <w:rPr>
          <w:color w:val="auto"/>
          <w:szCs w:val="24"/>
        </w:rPr>
        <w:t>he hektari kohta;</w:t>
      </w:r>
    </w:p>
    <w:p w:rsidR="006E7264" w:rsidP="00B66E1A" w:rsidRDefault="00B66E1A" w14:paraId="5624AAD0" w14:textId="42934CF8">
      <w:pPr>
        <w:spacing w:after="0" w:line="240" w:lineRule="auto"/>
        <w:ind w:left="0" w:right="51" w:firstLine="0"/>
        <w:rPr>
          <w:color w:val="auto"/>
          <w:szCs w:val="24"/>
        </w:rPr>
      </w:pPr>
      <w:r w:rsidRPr="000A1B77">
        <w:rPr>
          <w:color w:val="auto"/>
          <w:szCs w:val="24"/>
        </w:rPr>
        <w:t xml:space="preserve">2) kahjustamise korral arvestatakse keskkonnakahju </w:t>
      </w:r>
      <w:r>
        <w:rPr>
          <w:color w:val="auto"/>
          <w:szCs w:val="24"/>
        </w:rPr>
        <w:t>2000</w:t>
      </w:r>
      <w:r w:rsidRPr="000A1B77">
        <w:rPr>
          <w:color w:val="auto"/>
          <w:szCs w:val="24"/>
        </w:rPr>
        <w:t>–</w:t>
      </w:r>
      <w:r>
        <w:rPr>
          <w:color w:val="auto"/>
          <w:szCs w:val="24"/>
        </w:rPr>
        <w:t>35</w:t>
      </w:r>
      <w:r w:rsidRPr="000A1B77">
        <w:rPr>
          <w:color w:val="auto"/>
          <w:szCs w:val="24"/>
        </w:rPr>
        <w:t>00 eurot</w:t>
      </w:r>
      <w:r>
        <w:rPr>
          <w:color w:val="auto"/>
          <w:szCs w:val="24"/>
        </w:rPr>
        <w:t xml:space="preserve"> </w:t>
      </w:r>
      <w:r w:rsidRPr="008939CB">
        <w:rPr>
          <w:color w:val="auto"/>
          <w:szCs w:val="24"/>
        </w:rPr>
        <w:t>ühe hektari kohta</w:t>
      </w:r>
      <w:r w:rsidR="008861B1">
        <w:rPr>
          <w:color w:val="auto"/>
          <w:szCs w:val="24"/>
        </w:rPr>
        <w:t>.“;</w:t>
      </w:r>
    </w:p>
    <w:p w:rsidR="00B66E1A" w:rsidP="00B66E1A" w:rsidRDefault="00B66E1A" w14:paraId="3E990ACD" w14:textId="77777777">
      <w:pPr>
        <w:spacing w:after="0" w:line="240" w:lineRule="auto"/>
        <w:ind w:left="0" w:right="51" w:firstLine="0"/>
        <w:rPr>
          <w:color w:val="auto"/>
          <w:szCs w:val="24"/>
        </w:rPr>
      </w:pPr>
    </w:p>
    <w:p w:rsidRPr="006E7264" w:rsidR="006E7264" w:rsidP="006E7264" w:rsidRDefault="004C600C" w14:paraId="6E318943" w14:textId="55226FCB">
      <w:pPr>
        <w:spacing w:after="0" w:line="240" w:lineRule="auto"/>
        <w:ind w:left="0" w:right="51" w:firstLine="0"/>
        <w:rPr>
          <w:color w:val="auto"/>
          <w:szCs w:val="24"/>
        </w:rPr>
      </w:pPr>
      <w:r>
        <w:rPr>
          <w:b/>
          <w:bCs/>
          <w:color w:val="auto"/>
          <w:szCs w:val="24"/>
        </w:rPr>
        <w:t>50</w:t>
      </w:r>
      <w:r w:rsidRPr="00EE4C6C" w:rsidR="006E7264">
        <w:rPr>
          <w:b/>
          <w:bCs/>
          <w:color w:val="auto"/>
          <w:szCs w:val="24"/>
        </w:rPr>
        <w:t>)</w:t>
      </w:r>
      <w:r w:rsidR="006E7264">
        <w:rPr>
          <w:color w:val="auto"/>
          <w:szCs w:val="24"/>
        </w:rPr>
        <w:t xml:space="preserve"> </w:t>
      </w:r>
      <w:r w:rsidRPr="006E7264" w:rsidR="006E7264">
        <w:rPr>
          <w:color w:val="auto"/>
          <w:szCs w:val="24"/>
        </w:rPr>
        <w:t>paragrahvi 91 lõige 15 muudetakse ja sõnastatakse järgmiselt:</w:t>
      </w:r>
    </w:p>
    <w:p w:rsidRPr="008861B1" w:rsidR="006E7264" w:rsidP="006E7264" w:rsidRDefault="006E7264" w14:paraId="7D6BC1AD" w14:textId="269B3716">
      <w:pPr>
        <w:spacing w:after="0" w:line="240" w:lineRule="auto"/>
        <w:ind w:left="0" w:right="51" w:firstLine="0"/>
        <w:rPr>
          <w:color w:val="auto"/>
          <w:szCs w:val="24"/>
        </w:rPr>
      </w:pPr>
      <w:r w:rsidRPr="008861B1">
        <w:rPr>
          <w:color w:val="auto"/>
          <w:szCs w:val="24"/>
        </w:rPr>
        <w:t xml:space="preserve">„(15) </w:t>
      </w:r>
      <w:del w:author="Mari Koik - JUSTDIGI" w:date="2026-01-26T15:22:00Z" w16du:dateUtc="2026-01-26T13:22:00Z" w:id="290">
        <w:r w:rsidRPr="008861B1" w:rsidDel="005E2B7A">
          <w:rPr>
            <w:color w:val="auto"/>
            <w:szCs w:val="24"/>
          </w:rPr>
          <w:delText xml:space="preserve">Sellise </w:delText>
        </w:r>
      </w:del>
      <w:ins w:author="Mari Koik - JUSTDIGI" w:date="2026-01-26T15:22:00Z" w16du:dateUtc="2026-01-26T13:22:00Z" w:id="291">
        <w:r w:rsidR="005E2B7A">
          <w:rPr>
            <w:color w:val="auto"/>
            <w:szCs w:val="24"/>
          </w:rPr>
          <w:t>Kui</w:t>
        </w:r>
        <w:r w:rsidRPr="008861B1" w:rsidR="005E2B7A">
          <w:rPr>
            <w:color w:val="auto"/>
            <w:szCs w:val="24"/>
          </w:rPr>
          <w:t xml:space="preserve"> </w:t>
        </w:r>
      </w:ins>
      <w:r w:rsidRPr="008861B1">
        <w:rPr>
          <w:color w:val="auto"/>
          <w:szCs w:val="24"/>
        </w:rPr>
        <w:t>kinnisas</w:t>
      </w:r>
      <w:ins w:author="Mari Koik - JUSTDIGI" w:date="2026-01-26T15:22:00Z" w16du:dateUtc="2026-01-26T13:22:00Z" w:id="292">
        <w:r w:rsidR="005E2B7A">
          <w:rPr>
            <w:color w:val="auto"/>
            <w:szCs w:val="24"/>
          </w:rPr>
          <w:t>i</w:t>
        </w:r>
      </w:ins>
      <w:del w:author="Mari Koik - JUSTDIGI" w:date="2026-01-26T15:22:00Z" w16du:dateUtc="2026-01-26T13:22:00Z" w:id="293">
        <w:r w:rsidRPr="008861B1" w:rsidDel="005E2B7A">
          <w:rPr>
            <w:color w:val="auto"/>
            <w:szCs w:val="24"/>
          </w:rPr>
          <w:delText>ja, mis</w:delText>
        </w:r>
      </w:del>
      <w:r w:rsidRPr="008861B1">
        <w:rPr>
          <w:color w:val="auto"/>
          <w:szCs w:val="24"/>
        </w:rPr>
        <w:t xml:space="preserve"> on omandatud pärast selle kaitse alla võtmist</w:t>
      </w:r>
      <w:ins w:author="Mari Koik - JUSTDIGI" w:date="2026-01-26T15:22:00Z" w16du:dateUtc="2026-01-26T13:22:00Z" w:id="294">
        <w:r w:rsidR="001C275D">
          <w:rPr>
            <w:color w:val="auto"/>
            <w:szCs w:val="24"/>
          </w:rPr>
          <w:t>,</w:t>
        </w:r>
      </w:ins>
      <w:del w:author="Mari Koik - JUSTDIGI" w:date="2026-01-26T15:22:00Z" w16du:dateUtc="2026-01-26T13:22:00Z" w:id="295">
        <w:r w:rsidRPr="008861B1" w:rsidDel="001C275D">
          <w:rPr>
            <w:color w:val="auto"/>
            <w:szCs w:val="24"/>
          </w:rPr>
          <w:delText xml:space="preserve"> ja</w:delText>
        </w:r>
      </w:del>
      <w:r w:rsidRPr="008861B1">
        <w:rPr>
          <w:color w:val="auto"/>
          <w:szCs w:val="24"/>
        </w:rPr>
        <w:t xml:space="preserve"> </w:t>
      </w:r>
      <w:ins w:author="Mari Koik - JUSTDIGI" w:date="2026-01-26T15:22:00Z" w16du:dateUtc="2026-01-26T13:22:00Z" w:id="296">
        <w:r w:rsidR="001C275D">
          <w:rPr>
            <w:color w:val="auto"/>
            <w:szCs w:val="24"/>
          </w:rPr>
          <w:t>se</w:t>
        </w:r>
      </w:ins>
      <w:del w:author="Mari Koik - JUSTDIGI" w:date="2026-01-26T15:22:00Z" w16du:dateUtc="2026-01-26T13:22:00Z" w:id="297">
        <w:r w:rsidRPr="008861B1" w:rsidDel="001C275D">
          <w:rPr>
            <w:color w:val="auto"/>
            <w:szCs w:val="24"/>
          </w:rPr>
          <w:delText>mi</w:delText>
        </w:r>
      </w:del>
      <w:r w:rsidRPr="008861B1">
        <w:rPr>
          <w:color w:val="auto"/>
          <w:szCs w:val="24"/>
        </w:rPr>
        <w:t xml:space="preserve">lle võõrandamistehing sisaldas </w:t>
      </w:r>
      <w:r w:rsidRPr="000D107E">
        <w:rPr>
          <w:color w:val="auto"/>
          <w:szCs w:val="24"/>
        </w:rPr>
        <w:t>informatsiooni</w:t>
      </w:r>
      <w:r w:rsidRPr="008861B1">
        <w:rPr>
          <w:color w:val="auto"/>
          <w:szCs w:val="24"/>
        </w:rPr>
        <w:t xml:space="preserve"> kaitstava loodusobjekti kohta ja </w:t>
      </w:r>
      <w:ins w:author="Mari Koik - JUSTDIGI" w:date="2026-01-26T15:22:00Z" w16du:dateUtc="2026-01-26T13:22:00Z" w:id="298">
        <w:r w:rsidR="001C275D">
          <w:rPr>
            <w:color w:val="auto"/>
            <w:szCs w:val="24"/>
          </w:rPr>
          <w:t>se</w:t>
        </w:r>
      </w:ins>
      <w:del w:author="Mari Koik - JUSTDIGI" w:date="2026-01-26T15:22:00Z" w16du:dateUtc="2026-01-26T13:22:00Z" w:id="299">
        <w:r w:rsidRPr="008861B1" w:rsidDel="001C275D">
          <w:rPr>
            <w:color w:val="auto"/>
            <w:szCs w:val="24"/>
          </w:rPr>
          <w:delText>m</w:delText>
        </w:r>
      </w:del>
      <w:del w:author="Mari Koik - JUSTDIGI" w:date="2026-01-26T15:23:00Z" w16du:dateUtc="2026-01-26T13:23:00Z" w:id="300">
        <w:r w:rsidRPr="008861B1" w:rsidDel="001C275D">
          <w:rPr>
            <w:color w:val="auto"/>
            <w:szCs w:val="24"/>
          </w:rPr>
          <w:delText>i</w:delText>
        </w:r>
      </w:del>
      <w:r w:rsidRPr="008861B1">
        <w:rPr>
          <w:color w:val="auto"/>
          <w:szCs w:val="24"/>
        </w:rPr>
        <w:t xml:space="preserve">lle omandamiseks on avaldus </w:t>
      </w:r>
      <w:del w:author="Mari Koik - JUSTDIGI" w:date="2026-01-27T15:49:00Z" w16du:dateUtc="2026-01-27T13:49:00Z" w:id="301">
        <w:r w:rsidRPr="008861B1" w:rsidDel="007442F7">
          <w:rPr>
            <w:color w:val="auto"/>
            <w:szCs w:val="24"/>
          </w:rPr>
          <w:delText xml:space="preserve">esitatud </w:delText>
        </w:r>
      </w:del>
      <w:ins w:author="Mari Koik - JUSTDIGI" w:date="2026-01-27T15:49:00Z" w16du:dateUtc="2026-01-27T13:49:00Z" w:id="302">
        <w:r w:rsidR="007442F7">
          <w:rPr>
            <w:color w:val="auto"/>
            <w:szCs w:val="24"/>
          </w:rPr>
          <w:t>teh</w:t>
        </w:r>
        <w:r w:rsidRPr="008861B1" w:rsidR="007442F7">
          <w:rPr>
            <w:color w:val="auto"/>
            <w:szCs w:val="24"/>
          </w:rPr>
          <w:t xml:space="preserve">tud </w:t>
        </w:r>
      </w:ins>
      <w:del w:author="Mari Koik - JUSTDIGI" w:date="2026-01-26T15:28:00Z" w16du:dateUtc="2026-01-26T13:28:00Z" w:id="303">
        <w:r w:rsidRPr="008861B1" w:rsidDel="00FE39AF">
          <w:rPr>
            <w:color w:val="auto"/>
            <w:szCs w:val="24"/>
          </w:rPr>
          <w:delText xml:space="preserve">kuni </w:delText>
        </w:r>
      </w:del>
      <w:ins w:author="Mari Koik - JUSTDIGI" w:date="2026-01-26T15:28:00Z" w16du:dateUtc="2026-01-26T13:28:00Z" w:id="304">
        <w:r w:rsidR="00FE39AF">
          <w:rPr>
            <w:color w:val="auto"/>
            <w:szCs w:val="24"/>
          </w:rPr>
          <w:t>hiljem</w:t>
        </w:r>
      </w:ins>
      <w:ins w:author="Mari Koik - JUSTDIGI" w:date="2026-01-26T15:29:00Z" w16du:dateUtc="2026-01-26T13:29:00Z" w:id="305">
        <w:r w:rsidR="00FE39AF">
          <w:rPr>
            <w:color w:val="auto"/>
            <w:szCs w:val="24"/>
          </w:rPr>
          <w:t>alt</w:t>
        </w:r>
      </w:ins>
      <w:ins w:author="Mari Koik - JUSTDIGI" w:date="2026-01-26T15:20:00Z" w16du:dateUtc="2026-01-26T13:20:00Z" w:id="306">
        <w:r w:rsidR="00DC4DEB">
          <w:rPr>
            <w:color w:val="auto"/>
            <w:szCs w:val="24"/>
          </w:rPr>
          <w:t xml:space="preserve"> </w:t>
        </w:r>
      </w:ins>
      <w:ins w:author="Mari Koik - JUSTDIGI" w:date="2026-01-29T15:25:00Z" w16du:dateUtc="2026-01-29T13:25:00Z" w:id="307">
        <w:r w:rsidRPr="008861B1" w:rsidR="00D678BF">
          <w:rPr>
            <w:color w:val="auto"/>
            <w:szCs w:val="24"/>
          </w:rPr>
          <w:t xml:space="preserve">2013. aasta </w:t>
        </w:r>
      </w:ins>
      <w:r w:rsidRPr="008861B1">
        <w:rPr>
          <w:color w:val="auto"/>
          <w:szCs w:val="24"/>
        </w:rPr>
        <w:t>14. aprill</w:t>
      </w:r>
      <w:ins w:author="Mari Koik - JUSTDIGI" w:date="2026-01-26T15:29:00Z" w16du:dateUtc="2026-01-26T13:29:00Z" w:id="308">
        <w:r w:rsidR="00FE39AF">
          <w:rPr>
            <w:color w:val="auto"/>
            <w:szCs w:val="24"/>
          </w:rPr>
          <w:t>il</w:t>
        </w:r>
      </w:ins>
      <w:del w:author="Mari Koik - JUSTDIGI" w:date="2026-01-29T15:25:00Z" w16du:dateUtc="2026-01-29T13:25:00Z" w:id="309">
        <w:r w:rsidRPr="008861B1" w:rsidDel="00D678BF">
          <w:rPr>
            <w:color w:val="auto"/>
            <w:szCs w:val="24"/>
          </w:rPr>
          <w:delText xml:space="preserve"> 2013. aasta</w:delText>
        </w:r>
      </w:del>
      <w:r w:rsidRPr="008861B1">
        <w:rPr>
          <w:color w:val="auto"/>
          <w:szCs w:val="24"/>
        </w:rPr>
        <w:t xml:space="preserve">, </w:t>
      </w:r>
      <w:ins w:author="Mari Koik - JUSTDIGI" w:date="2026-01-26T15:22:00Z" w16du:dateUtc="2026-01-26T13:22:00Z" w:id="310">
        <w:r w:rsidR="005E2B7A">
          <w:rPr>
            <w:color w:val="auto"/>
            <w:szCs w:val="24"/>
          </w:rPr>
          <w:t xml:space="preserve">kantakse </w:t>
        </w:r>
      </w:ins>
      <w:ins w:author="Mari Koik - JUSTDIGI" w:date="2026-01-26T15:24:00Z" w16du:dateUtc="2026-01-26T13:24:00Z" w:id="311">
        <w:r w:rsidR="005633C0">
          <w:rPr>
            <w:color w:val="auto"/>
            <w:szCs w:val="24"/>
          </w:rPr>
          <w:t>nimetatud</w:t>
        </w:r>
      </w:ins>
      <w:del w:author="Mari Koik - JUSTDIGI" w:date="2026-01-26T15:24:00Z" w16du:dateUtc="2026-01-26T13:24:00Z" w:id="312">
        <w:r w:rsidRPr="008861B1" w:rsidDel="005633C0">
          <w:rPr>
            <w:color w:val="auto"/>
            <w:szCs w:val="24"/>
          </w:rPr>
          <w:delText>omandamiseks tehtud</w:delText>
        </w:r>
      </w:del>
      <w:r w:rsidRPr="008861B1">
        <w:rPr>
          <w:color w:val="auto"/>
          <w:szCs w:val="24"/>
        </w:rPr>
        <w:t xml:space="preserve"> avaldus </w:t>
      </w:r>
      <w:del w:author="Mari Koik - JUSTDIGI" w:date="2026-01-26T15:24:00Z" w16du:dateUtc="2026-01-26T13:24:00Z" w:id="313">
        <w:r w:rsidRPr="008861B1" w:rsidDel="005633C0">
          <w:rPr>
            <w:color w:val="auto"/>
            <w:szCs w:val="24"/>
          </w:rPr>
          <w:delText xml:space="preserve">kantakse </w:delText>
        </w:r>
      </w:del>
      <w:r w:rsidRPr="008861B1">
        <w:rPr>
          <w:color w:val="auto"/>
          <w:szCs w:val="24"/>
        </w:rPr>
        <w:t>käesoleva sätte jõustumise</w:t>
      </w:r>
      <w:ins w:author="Mari Koik - JUSTDIGI" w:date="2026-01-26T15:24:00Z" w16du:dateUtc="2026-01-26T13:24:00Z" w:id="314">
        <w:r w:rsidR="005633C0">
          <w:rPr>
            <w:color w:val="auto"/>
            <w:szCs w:val="24"/>
          </w:rPr>
          <w:t xml:space="preserve"> järe</w:t>
        </w:r>
      </w:ins>
      <w:r w:rsidRPr="008861B1">
        <w:rPr>
          <w:color w:val="auto"/>
          <w:szCs w:val="24"/>
        </w:rPr>
        <w:t xml:space="preserve">l samasse järjekorda </w:t>
      </w:r>
      <w:ins w:author="Mari Koik - JUSTDIGI" w:date="2026-01-26T15:25:00Z" w16du:dateUtc="2026-01-26T13:25:00Z" w:id="315">
        <w:r w:rsidR="00953061">
          <w:rPr>
            <w:color w:val="auto"/>
            <w:szCs w:val="24"/>
          </w:rPr>
          <w:t xml:space="preserve">selliste </w:t>
        </w:r>
      </w:ins>
      <w:r w:rsidRPr="008861B1">
        <w:rPr>
          <w:color w:val="auto"/>
          <w:szCs w:val="24"/>
        </w:rPr>
        <w:t>kinnisasja omandamise</w:t>
      </w:r>
      <w:del w:author="Mari Koik - JUSTDIGI" w:date="2026-01-26T15:27:00Z" w16du:dateUtc="2026-01-26T13:27:00Z" w:id="316">
        <w:r w:rsidRPr="008861B1" w:rsidDel="00CF13EB">
          <w:rPr>
            <w:color w:val="auto"/>
            <w:szCs w:val="24"/>
          </w:rPr>
          <w:delText>ks tehtud</w:delText>
        </w:r>
      </w:del>
      <w:r w:rsidRPr="008861B1">
        <w:rPr>
          <w:color w:val="auto"/>
          <w:szCs w:val="24"/>
        </w:rPr>
        <w:t xml:space="preserve"> avaldustega, mis on </w:t>
      </w:r>
      <w:commentRangeStart w:id="317"/>
      <w:del w:author="Mari Koik - JUSTDIGI" w:date="2026-01-26T15:25:00Z" w16du:dateUtc="2026-01-26T13:25:00Z" w:id="318">
        <w:r w:rsidRPr="00A557A6" w:rsidDel="00953061">
          <w:rPr>
            <w:color w:val="auto"/>
            <w:szCs w:val="24"/>
          </w:rPr>
          <w:delText xml:space="preserve">omandatud </w:delText>
        </w:r>
      </w:del>
      <w:ins w:author="Mari Koik - JUSTDIGI" w:date="2026-01-26T15:25:00Z" w16du:dateUtc="2026-01-26T13:25:00Z" w:id="319">
        <w:r w:rsidRPr="00A557A6" w:rsidR="00953061">
          <w:rPr>
            <w:color w:val="auto"/>
            <w:szCs w:val="24"/>
          </w:rPr>
          <w:t>tehtud</w:t>
        </w:r>
        <w:r w:rsidRPr="008861B1" w:rsidR="00953061">
          <w:rPr>
            <w:color w:val="auto"/>
            <w:szCs w:val="24"/>
          </w:rPr>
          <w:t xml:space="preserve"> </w:t>
        </w:r>
      </w:ins>
      <w:r w:rsidRPr="008861B1">
        <w:rPr>
          <w:color w:val="auto"/>
          <w:szCs w:val="24"/>
        </w:rPr>
        <w:t xml:space="preserve">enne kaitse alla võtmist või </w:t>
      </w:r>
      <w:del w:author="Mari Koik - JUSTDIGI" w:date="2026-01-26T15:25:00Z" w16du:dateUtc="2026-01-26T13:25:00Z" w:id="320">
        <w:r w:rsidRPr="008861B1" w:rsidDel="003C78A3">
          <w:rPr>
            <w:color w:val="auto"/>
            <w:szCs w:val="24"/>
          </w:rPr>
          <w:delText xml:space="preserve">mis </w:delText>
        </w:r>
      </w:del>
      <w:r w:rsidRPr="008861B1">
        <w:rPr>
          <w:color w:val="auto"/>
          <w:szCs w:val="24"/>
        </w:rPr>
        <w:t>vastavad</w:t>
      </w:r>
      <w:r w:rsidR="00DA78DE">
        <w:rPr>
          <w:color w:val="auto"/>
          <w:szCs w:val="24"/>
        </w:rPr>
        <w:t xml:space="preserve"> </w:t>
      </w:r>
      <w:hyperlink w:history="1" w:anchor="para20" r:id="rId16">
        <w:r w:rsidRPr="008861B1">
          <w:rPr>
            <w:rStyle w:val="Hyperlink"/>
            <w:color w:val="auto"/>
            <w:szCs w:val="24"/>
            <w:u w:val="none"/>
          </w:rPr>
          <w:t>käesoleva seaduse §</w:t>
        </w:r>
        <w:r w:rsidR="00DA78DE">
          <w:rPr>
            <w:rStyle w:val="Hyperlink"/>
            <w:color w:val="auto"/>
            <w:szCs w:val="24"/>
            <w:u w:val="none"/>
          </w:rPr>
          <w:t> </w:t>
        </w:r>
        <w:r w:rsidRPr="008861B1">
          <w:rPr>
            <w:rStyle w:val="Hyperlink"/>
            <w:color w:val="auto"/>
            <w:szCs w:val="24"/>
            <w:u w:val="none"/>
          </w:rPr>
          <w:t>20 lõike 1</w:t>
        </w:r>
        <w:r w:rsidRPr="008861B1">
          <w:rPr>
            <w:rStyle w:val="Hyperlink"/>
            <w:color w:val="auto"/>
            <w:szCs w:val="24"/>
            <w:u w:val="none"/>
            <w:vertAlign w:val="superscript"/>
          </w:rPr>
          <w:t>1</w:t>
        </w:r>
        <w:r w:rsidRPr="008861B1">
          <w:rPr>
            <w:rStyle w:val="Hyperlink"/>
            <w:color w:val="auto"/>
            <w:szCs w:val="24"/>
            <w:u w:val="none"/>
          </w:rPr>
          <w:t> punktides 1–4</w:t>
        </w:r>
      </w:hyperlink>
      <w:r w:rsidRPr="008861B1">
        <w:rPr>
          <w:color w:val="auto"/>
          <w:szCs w:val="24"/>
        </w:rPr>
        <w:t> </w:t>
      </w:r>
      <w:del w:author="Mari Koik - JUSTDIGI" w:date="2026-01-26T15:26:00Z" w16du:dateUtc="2026-01-26T13:26:00Z" w:id="321">
        <w:r w:rsidRPr="008861B1" w:rsidDel="003C78A3">
          <w:rPr>
            <w:color w:val="auto"/>
            <w:szCs w:val="24"/>
          </w:rPr>
          <w:delText xml:space="preserve">toodud </w:delText>
        </w:r>
      </w:del>
      <w:ins w:author="Mari Koik - JUSTDIGI" w:date="2026-01-26T15:26:00Z" w16du:dateUtc="2026-01-26T13:26:00Z" w:id="322">
        <w:r w:rsidR="003C78A3">
          <w:rPr>
            <w:color w:val="auto"/>
            <w:szCs w:val="24"/>
          </w:rPr>
          <w:t>ettenäht</w:t>
        </w:r>
        <w:r w:rsidRPr="008861B1" w:rsidR="003C78A3">
          <w:rPr>
            <w:color w:val="auto"/>
            <w:szCs w:val="24"/>
          </w:rPr>
          <w:t xml:space="preserve">ud </w:t>
        </w:r>
      </w:ins>
      <w:r w:rsidRPr="008861B1">
        <w:rPr>
          <w:color w:val="auto"/>
          <w:szCs w:val="24"/>
        </w:rPr>
        <w:t>eranditele</w:t>
      </w:r>
      <w:ins w:author="Mari Koik - JUSTDIGI" w:date="2026-01-26T15:28:00Z" w16du:dateUtc="2026-01-26T13:28:00Z" w:id="323">
        <w:r w:rsidRPr="00A557A6" w:rsidR="00FE39AF">
          <w:rPr>
            <w:color w:val="auto"/>
            <w:szCs w:val="24"/>
          </w:rPr>
          <w:t>,</w:t>
        </w:r>
      </w:ins>
      <w:r w:rsidRPr="008861B1">
        <w:rPr>
          <w:color w:val="auto"/>
          <w:szCs w:val="24"/>
        </w:rPr>
        <w:t xml:space="preserve"> ja </w:t>
      </w:r>
      <w:ins w:author="Mari Koik - JUSTDIGI" w:date="2026-01-26T15:30:00Z" w16du:dateUtc="2026-01-26T13:30:00Z" w:id="324">
        <w:r w:rsidRPr="00A557A6" w:rsidR="00854CEC">
          <w:rPr>
            <w:color w:val="auto"/>
            <w:szCs w:val="24"/>
          </w:rPr>
          <w:t>neid avaldusi</w:t>
        </w:r>
        <w:r w:rsidR="00B951C8">
          <w:rPr>
            <w:color w:val="auto"/>
            <w:szCs w:val="24"/>
          </w:rPr>
          <w:t xml:space="preserve"> </w:t>
        </w:r>
      </w:ins>
      <w:r w:rsidRPr="00A557A6">
        <w:rPr>
          <w:color w:val="auto"/>
          <w:szCs w:val="24"/>
        </w:rPr>
        <w:t>menetletakse</w:t>
      </w:r>
      <w:r w:rsidRPr="008861B1">
        <w:rPr>
          <w:color w:val="auto"/>
          <w:szCs w:val="24"/>
        </w:rPr>
        <w:t xml:space="preserve"> </w:t>
      </w:r>
      <w:commentRangeEnd w:id="317"/>
      <w:r w:rsidR="00A557A6">
        <w:rPr>
          <w:rStyle w:val="CommentReference"/>
          <w:color w:val="auto"/>
          <w:sz w:val="24"/>
          <w:szCs w:val="24"/>
        </w:rPr>
        <w:commentReference w:id="317"/>
      </w:r>
      <w:r w:rsidR="00DA78DE">
        <w:rPr>
          <w:color w:val="auto"/>
          <w:szCs w:val="24"/>
        </w:rPr>
        <w:t xml:space="preserve">järjekorra alusel </w:t>
      </w:r>
      <w:r w:rsidRPr="008861B1">
        <w:rPr>
          <w:color w:val="auto"/>
          <w:szCs w:val="24"/>
        </w:rPr>
        <w:t>ühes järjekorras.“;</w:t>
      </w:r>
    </w:p>
    <w:p w:rsidR="00D9015B" w:rsidP="007E19E9" w:rsidRDefault="00D9015B" w14:paraId="36088380" w14:textId="77777777">
      <w:pPr>
        <w:spacing w:after="0" w:line="240" w:lineRule="auto"/>
        <w:ind w:left="0" w:right="51" w:firstLine="0"/>
        <w:rPr>
          <w:b/>
          <w:bCs/>
          <w:color w:val="auto"/>
        </w:rPr>
      </w:pPr>
      <w:bookmarkStart w:name="_Hlk191646792" w:id="325"/>
    </w:p>
    <w:p w:rsidRPr="008939CB" w:rsidR="007E19E9" w:rsidP="007E19E9" w:rsidRDefault="004C600C" w14:paraId="4177057F" w14:textId="243863A7">
      <w:pPr>
        <w:spacing w:after="0" w:line="240" w:lineRule="auto"/>
        <w:ind w:left="0" w:right="51" w:firstLine="0"/>
        <w:rPr>
          <w:color w:val="auto"/>
        </w:rPr>
      </w:pPr>
      <w:r>
        <w:rPr>
          <w:b/>
          <w:bCs/>
          <w:color w:val="auto"/>
        </w:rPr>
        <w:t>51</w:t>
      </w:r>
      <w:r w:rsidRPr="323F6CC3" w:rsidR="007E19E9">
        <w:rPr>
          <w:b/>
          <w:bCs/>
          <w:color w:val="auto"/>
        </w:rPr>
        <w:t>)</w:t>
      </w:r>
      <w:r w:rsidRPr="323F6CC3" w:rsidR="007E19E9">
        <w:rPr>
          <w:color w:val="auto"/>
        </w:rPr>
        <w:t xml:space="preserve"> paragrahvi 91 täiendatakse lõi</w:t>
      </w:r>
      <w:r w:rsidR="00B06575">
        <w:rPr>
          <w:color w:val="auto"/>
        </w:rPr>
        <w:t>get</w:t>
      </w:r>
      <w:r w:rsidR="007E19E9">
        <w:rPr>
          <w:color w:val="auto"/>
        </w:rPr>
        <w:t xml:space="preserve">ega </w:t>
      </w:r>
      <w:r w:rsidR="005B3F02">
        <w:rPr>
          <w:color w:val="auto"/>
        </w:rPr>
        <w:t>26</w:t>
      </w:r>
      <w:r w:rsidR="007E19E9">
        <w:rPr>
          <w:color w:val="auto"/>
        </w:rPr>
        <w:t xml:space="preserve"> </w:t>
      </w:r>
      <w:r w:rsidR="00DA78DE">
        <w:rPr>
          <w:color w:val="auto"/>
        </w:rPr>
        <w:t>ja</w:t>
      </w:r>
      <w:r w:rsidR="00B06575">
        <w:rPr>
          <w:color w:val="auto"/>
        </w:rPr>
        <w:t xml:space="preserve"> 2</w:t>
      </w:r>
      <w:r w:rsidR="00DA78DE">
        <w:rPr>
          <w:color w:val="auto"/>
        </w:rPr>
        <w:t>7</w:t>
      </w:r>
      <w:r w:rsidR="00B06575">
        <w:rPr>
          <w:color w:val="auto"/>
        </w:rPr>
        <w:t xml:space="preserve"> </w:t>
      </w:r>
      <w:r w:rsidRPr="323F6CC3" w:rsidR="007E19E9">
        <w:rPr>
          <w:color w:val="auto"/>
        </w:rPr>
        <w:t>järgmises sõnastuses:</w:t>
      </w:r>
    </w:p>
    <w:p w:rsidR="007E19E9" w:rsidP="007E19E9" w:rsidRDefault="007E19E9" w14:paraId="0E1AA44B" w14:textId="15236785">
      <w:pPr>
        <w:spacing w:after="0" w:line="240" w:lineRule="auto"/>
        <w:ind w:left="-5" w:right="47"/>
        <w:rPr>
          <w:color w:val="auto"/>
        </w:rPr>
      </w:pPr>
      <w:r w:rsidRPr="5B81AC0C">
        <w:rPr>
          <w:color w:val="auto"/>
        </w:rPr>
        <w:t>„(2</w:t>
      </w:r>
      <w:r w:rsidRPr="5B81AC0C" w:rsidR="005B3F02">
        <w:rPr>
          <w:color w:val="auto"/>
        </w:rPr>
        <w:t>6</w:t>
      </w:r>
      <w:r w:rsidRPr="5B81AC0C">
        <w:rPr>
          <w:color w:val="auto"/>
        </w:rPr>
        <w:t>) Enne käesoleva lõike jõustumist kaitse alla võetud alal on käesoleva seaduse § 30 lõike 2 punktis 7 ja § 31 lõike 2 punktis 13 nimetatud tegevus lubatud valitseja nõusolekul, kui kaitsekord ei sätesta teisiti.</w:t>
      </w:r>
    </w:p>
    <w:p w:rsidR="00B06575" w:rsidP="007E19E9" w:rsidRDefault="00B06575" w14:paraId="72278541" w14:textId="77777777">
      <w:pPr>
        <w:spacing w:after="0" w:line="240" w:lineRule="auto"/>
        <w:ind w:left="-5" w:right="47"/>
        <w:rPr>
          <w:color w:val="auto"/>
        </w:rPr>
      </w:pPr>
    </w:p>
    <w:p w:rsidR="009F1767" w:rsidP="00DA78DE" w:rsidRDefault="00B06575" w14:paraId="2FB9E20F" w14:textId="767C88DA">
      <w:pPr>
        <w:spacing w:after="0" w:line="240" w:lineRule="auto"/>
        <w:ind w:left="-5" w:right="47"/>
        <w:rPr>
          <w:color w:val="auto"/>
        </w:rPr>
      </w:pPr>
      <w:r>
        <w:rPr>
          <w:color w:val="auto"/>
        </w:rPr>
        <w:t xml:space="preserve">(27) </w:t>
      </w:r>
      <w:r w:rsidRPr="00B06575">
        <w:rPr>
          <w:color w:val="auto"/>
        </w:rPr>
        <w:t xml:space="preserve">Kliimaministeerium analüüsib hiljemalt 2031. aasta 1. jaanuariks </w:t>
      </w:r>
      <w:del w:author="Mari Koik - JUSTDIGI" w:date="2026-01-28T14:01:00Z" w16du:dateUtc="2026-01-28T12:01:00Z" w:id="326">
        <w:r w:rsidRPr="00B06575" w:rsidDel="004F5A0C">
          <w:rPr>
            <w:color w:val="auto"/>
          </w:rPr>
          <w:delText xml:space="preserve">looduse </w:delText>
        </w:r>
      </w:del>
      <w:del w:author="Mari Koik - JUSTDIGI" w:date="2026-01-28T13:35:00Z" w16du:dateUtc="2026-01-28T11:35:00Z" w:id="327">
        <w:r w:rsidRPr="00B06575" w:rsidDel="008C1430">
          <w:rPr>
            <w:color w:val="auto"/>
          </w:rPr>
          <w:delText xml:space="preserve">kaitsmiseks </w:delText>
        </w:r>
      </w:del>
      <w:r w:rsidRPr="00B06575">
        <w:rPr>
          <w:color w:val="auto"/>
        </w:rPr>
        <w:t xml:space="preserve">maismaal 30 protsendi ja merel 30 protsendi ulatuses </w:t>
      </w:r>
      <w:ins w:author="Mari Koik - JUSTDIGI" w:date="2026-01-28T14:01:00Z" w16du:dateUtc="2026-01-28T12:01:00Z" w:id="328">
        <w:r w:rsidRPr="00B06575" w:rsidR="004F5A0C">
          <w:rPr>
            <w:color w:val="auto"/>
          </w:rPr>
          <w:t xml:space="preserve">looduse </w:t>
        </w:r>
      </w:ins>
      <w:r w:rsidRPr="00B06575">
        <w:rPr>
          <w:color w:val="auto"/>
        </w:rPr>
        <w:t>tõhusa kaits</w:t>
      </w:r>
      <w:ins w:author="Mari Koik - JUSTDIGI" w:date="2026-01-28T13:35:00Z" w16du:dateUtc="2026-01-28T11:35:00Z" w:id="329">
        <w:r w:rsidR="00EF7E4A">
          <w:rPr>
            <w:color w:val="auto"/>
          </w:rPr>
          <w:t>mis</w:t>
        </w:r>
      </w:ins>
      <w:r w:rsidRPr="00B06575">
        <w:rPr>
          <w:color w:val="auto"/>
        </w:rPr>
        <w:t xml:space="preserve">e </w:t>
      </w:r>
      <w:del w:author="Mari Koik - JUSTDIGI" w:date="2026-01-28T13:34:00Z" w16du:dateUtc="2026-01-28T11:34:00Z" w:id="330">
        <w:r w:rsidRPr="00B06575" w:rsidDel="005552F7">
          <w:rPr>
            <w:color w:val="auto"/>
          </w:rPr>
          <w:delText xml:space="preserve">seadmise </w:delText>
        </w:r>
      </w:del>
      <w:r w:rsidRPr="00B06575">
        <w:rPr>
          <w:color w:val="auto"/>
        </w:rPr>
        <w:t xml:space="preserve">eesmärgi tulemuslikkust. Kui </w:t>
      </w:r>
      <w:commentRangeStart w:id="331"/>
      <w:r w:rsidRPr="00B06575">
        <w:rPr>
          <w:color w:val="auto"/>
        </w:rPr>
        <w:t>maismaa</w:t>
      </w:r>
      <w:ins w:author="Mari Koik - JUSTDIGI" w:date="2026-01-28T14:00:00Z" w16du:dateUtc="2026-01-28T12:00:00Z" w:id="332">
        <w:r w:rsidR="00C07769">
          <w:rPr>
            <w:color w:val="auto"/>
          </w:rPr>
          <w:t>l</w:t>
        </w:r>
      </w:ins>
      <w:r w:rsidRPr="00B06575">
        <w:rPr>
          <w:color w:val="auto"/>
        </w:rPr>
        <w:t xml:space="preserve"> või mere</w:t>
      </w:r>
      <w:ins w:author="Mari Koik - JUSTDIGI" w:date="2026-01-28T14:00:00Z" w16du:dateUtc="2026-01-28T12:00:00Z" w:id="333">
        <w:r w:rsidR="00236E12">
          <w:rPr>
            <w:color w:val="auto"/>
          </w:rPr>
          <w:t>l looduse</w:t>
        </w:r>
      </w:ins>
      <w:r w:rsidRPr="00B06575">
        <w:rPr>
          <w:color w:val="auto"/>
        </w:rPr>
        <w:t xml:space="preserve"> tõhusa</w:t>
      </w:r>
      <w:del w:author="Mari Koik - JUSTDIGI" w:date="2026-01-28T13:32:00Z" w16du:dateUtc="2026-01-28T11:32:00Z" w:id="334">
        <w:r w:rsidRPr="00B06575" w:rsidDel="00A513F4">
          <w:rPr>
            <w:color w:val="auto"/>
          </w:rPr>
          <w:delText>ks</w:delText>
        </w:r>
      </w:del>
      <w:r w:rsidRPr="00B06575">
        <w:rPr>
          <w:color w:val="auto"/>
        </w:rPr>
        <w:t xml:space="preserve"> kaitse</w:t>
      </w:r>
      <w:del w:author="Mari Koik - JUSTDIGI" w:date="2026-01-28T13:32:00Z" w16du:dateUtc="2026-01-28T11:32:00Z" w:id="335">
        <w:r w:rsidRPr="00B06575" w:rsidDel="00A513F4">
          <w:rPr>
            <w:color w:val="auto"/>
          </w:rPr>
          <w:delText xml:space="preserve">ks </w:delText>
        </w:r>
      </w:del>
      <w:del w:author="Mari Koik - JUSTDIGI" w:date="2026-01-27T16:26:00Z" w16du:dateUtc="2026-01-27T14:26:00Z" w:id="336">
        <w:r w:rsidRPr="00B06575" w:rsidDel="00AD27A7">
          <w:rPr>
            <w:color w:val="auto"/>
          </w:rPr>
          <w:delText>seatud</w:delText>
        </w:r>
      </w:del>
      <w:r w:rsidRPr="00B06575">
        <w:rPr>
          <w:color w:val="auto"/>
        </w:rPr>
        <w:t xml:space="preserve"> osakaal </w:t>
      </w:r>
      <w:commentRangeEnd w:id="331"/>
      <w:r w:rsidRPr="00B06575" w:rsidR="00A43B6C">
        <w:rPr>
          <w:rStyle w:val="CommentReference"/>
          <w:color w:val="auto"/>
          <w:sz w:val="24"/>
          <w:szCs w:val="22"/>
        </w:rPr>
        <w:commentReference w:id="331"/>
      </w:r>
      <w:r w:rsidRPr="00B06575">
        <w:rPr>
          <w:color w:val="auto"/>
        </w:rPr>
        <w:t>on käesoleva seaduse § 2 lõikes 3 sätestatud osakaalust kuni üks protsent väiksem või suurem, esitab Kliimaministeerium vajaduse</w:t>
      </w:r>
      <w:ins w:author="Mari Koik - JUSTDIGI" w:date="2026-01-26T15:32:00Z" w16du:dateUtc="2026-01-26T13:32:00Z" w:id="337">
        <w:r w:rsidR="00141384">
          <w:rPr>
            <w:color w:val="auto"/>
          </w:rPr>
          <w:t xml:space="preserve"> korra</w:t>
        </w:r>
      </w:ins>
      <w:r w:rsidRPr="00B06575">
        <w:rPr>
          <w:color w:val="auto"/>
        </w:rPr>
        <w:t>l ettepanekud regulatsiooni muutmiseks.</w:t>
      </w:r>
      <w:r w:rsidR="00AB6317">
        <w:rPr>
          <w:color w:val="auto"/>
        </w:rPr>
        <w:t>“.</w:t>
      </w:r>
    </w:p>
    <w:p w:rsidR="00B06575" w:rsidP="007E19E9" w:rsidRDefault="00B06575" w14:paraId="1B0787FC" w14:textId="77777777">
      <w:pPr>
        <w:spacing w:after="0" w:line="240" w:lineRule="auto"/>
        <w:ind w:left="-5" w:right="47"/>
        <w:rPr>
          <w:color w:val="auto"/>
        </w:rPr>
      </w:pPr>
    </w:p>
    <w:p w:rsidRPr="00902CD7" w:rsidR="00504022" w:rsidP="00504022" w:rsidRDefault="00504022" w14:paraId="2300A187" w14:textId="77777777">
      <w:pPr>
        <w:spacing w:after="0" w:line="240" w:lineRule="auto"/>
        <w:ind w:left="0" w:right="51" w:firstLine="0"/>
        <w:rPr>
          <w:b/>
          <w:bCs/>
          <w:color w:val="auto"/>
          <w:szCs w:val="24"/>
          <w:shd w:val="clear" w:color="auto" w:fill="FFFFFF"/>
        </w:rPr>
      </w:pPr>
      <w:bookmarkStart w:name="_Hlk216706936" w:id="338"/>
      <w:r w:rsidRPr="00902CD7">
        <w:rPr>
          <w:b/>
          <w:bCs/>
          <w:color w:val="auto"/>
          <w:szCs w:val="24"/>
          <w:shd w:val="clear" w:color="auto" w:fill="FFFFFF"/>
        </w:rPr>
        <w:t xml:space="preserve">§ </w:t>
      </w:r>
      <w:r>
        <w:rPr>
          <w:b/>
          <w:bCs/>
          <w:color w:val="auto"/>
          <w:szCs w:val="24"/>
          <w:shd w:val="clear" w:color="auto" w:fill="FFFFFF"/>
        </w:rPr>
        <w:t>2</w:t>
      </w:r>
      <w:r w:rsidRPr="00902CD7">
        <w:rPr>
          <w:b/>
          <w:bCs/>
          <w:color w:val="auto"/>
          <w:szCs w:val="24"/>
          <w:shd w:val="clear" w:color="auto" w:fill="FFFFFF"/>
        </w:rPr>
        <w:t>. Keskkonnaseadustiku üldosa seaduse muutmine</w:t>
      </w:r>
    </w:p>
    <w:p w:rsidRPr="00902CD7" w:rsidR="00504022" w:rsidP="00504022" w:rsidRDefault="00504022" w14:paraId="6A4187EA" w14:textId="77777777">
      <w:pPr>
        <w:spacing w:after="0" w:line="240" w:lineRule="auto"/>
        <w:ind w:left="0" w:right="51" w:firstLine="0"/>
        <w:rPr>
          <w:b/>
          <w:bCs/>
          <w:color w:val="auto"/>
          <w:szCs w:val="24"/>
          <w:shd w:val="clear" w:color="auto" w:fill="FFFFFF"/>
        </w:rPr>
      </w:pPr>
    </w:p>
    <w:p w:rsidR="00504022" w:rsidP="00504022" w:rsidRDefault="00504022" w14:paraId="6F080DF9" w14:textId="77777777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  <w:r w:rsidRPr="00902CD7">
        <w:rPr>
          <w:color w:val="auto"/>
          <w:szCs w:val="24"/>
          <w:shd w:val="clear" w:color="auto" w:fill="FFFFFF"/>
        </w:rPr>
        <w:t>Keskkonnaseadustiku üldosa seaduse</w:t>
      </w:r>
      <w:r>
        <w:rPr>
          <w:color w:val="auto"/>
          <w:szCs w:val="24"/>
          <w:shd w:val="clear" w:color="auto" w:fill="FFFFFF"/>
        </w:rPr>
        <w:t>s tehakse järgmised muudatused:</w:t>
      </w:r>
    </w:p>
    <w:p w:rsidR="00504022" w:rsidP="00504022" w:rsidRDefault="00504022" w14:paraId="230CEDDD" w14:textId="77777777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</w:p>
    <w:p w:rsidRPr="00902CD7" w:rsidR="00504022" w:rsidP="00504022" w:rsidRDefault="00504022" w14:paraId="420DFA0C" w14:textId="3FBA1598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  <w:r w:rsidRPr="00AB3B9C">
        <w:rPr>
          <w:b/>
          <w:bCs/>
          <w:color w:val="auto"/>
          <w:szCs w:val="24"/>
          <w:shd w:val="clear" w:color="auto" w:fill="FFFFFF"/>
        </w:rPr>
        <w:t>1)</w:t>
      </w:r>
      <w:r w:rsidRPr="00902CD7">
        <w:rPr>
          <w:color w:val="auto"/>
          <w:szCs w:val="24"/>
          <w:shd w:val="clear" w:color="auto" w:fill="FFFFFF"/>
        </w:rPr>
        <w:t xml:space="preserve"> paragrahvi </w:t>
      </w:r>
      <w:bookmarkStart w:name="_Hlk216704019" w:id="339"/>
      <w:r w:rsidRPr="00902CD7">
        <w:rPr>
          <w:color w:val="auto"/>
          <w:szCs w:val="24"/>
          <w:shd w:val="clear" w:color="auto" w:fill="FFFFFF"/>
        </w:rPr>
        <w:t>39</w:t>
      </w:r>
      <w:r w:rsidRPr="00902CD7">
        <w:rPr>
          <w:color w:val="auto"/>
          <w:szCs w:val="24"/>
          <w:shd w:val="clear" w:color="auto" w:fill="FFFFFF"/>
          <w:vertAlign w:val="superscript"/>
        </w:rPr>
        <w:t>5</w:t>
      </w:r>
      <w:r w:rsidRPr="00902CD7">
        <w:rPr>
          <w:color w:val="auto"/>
          <w:szCs w:val="24"/>
          <w:shd w:val="clear" w:color="auto" w:fill="FFFFFF"/>
        </w:rPr>
        <w:t xml:space="preserve"> lõi</w:t>
      </w:r>
      <w:r>
        <w:rPr>
          <w:color w:val="auto"/>
          <w:szCs w:val="24"/>
          <w:shd w:val="clear" w:color="auto" w:fill="FFFFFF"/>
        </w:rPr>
        <w:t>ked</w:t>
      </w:r>
      <w:r w:rsidRPr="00902CD7">
        <w:rPr>
          <w:color w:val="auto"/>
          <w:szCs w:val="24"/>
          <w:shd w:val="clear" w:color="auto" w:fill="FFFFFF"/>
        </w:rPr>
        <w:t xml:space="preserve"> 8</w:t>
      </w:r>
      <w:r w:rsidRPr="00902CD7">
        <w:rPr>
          <w:color w:val="auto"/>
          <w:szCs w:val="24"/>
          <w:shd w:val="clear" w:color="auto" w:fill="FFFFFF"/>
          <w:vertAlign w:val="superscript"/>
        </w:rPr>
        <w:t>1</w:t>
      </w:r>
      <w:r w:rsidRPr="00902CD7">
        <w:rPr>
          <w:color w:val="auto"/>
          <w:szCs w:val="24"/>
          <w:shd w:val="clear" w:color="auto" w:fill="FFFFFF"/>
        </w:rPr>
        <w:t xml:space="preserve"> </w:t>
      </w:r>
      <w:r>
        <w:rPr>
          <w:color w:val="auto"/>
          <w:szCs w:val="24"/>
          <w:shd w:val="clear" w:color="auto" w:fill="FFFFFF"/>
        </w:rPr>
        <w:t>ja 8</w:t>
      </w:r>
      <w:r w:rsidRPr="00AB3B9C">
        <w:rPr>
          <w:color w:val="auto"/>
          <w:szCs w:val="24"/>
          <w:shd w:val="clear" w:color="auto" w:fill="FFFFFF"/>
          <w:vertAlign w:val="superscript"/>
        </w:rPr>
        <w:t>2</w:t>
      </w:r>
      <w:r>
        <w:rPr>
          <w:color w:val="auto"/>
          <w:szCs w:val="24"/>
          <w:shd w:val="clear" w:color="auto" w:fill="FFFFFF"/>
        </w:rPr>
        <w:t xml:space="preserve"> </w:t>
      </w:r>
      <w:r w:rsidRPr="00902CD7">
        <w:rPr>
          <w:color w:val="auto"/>
          <w:szCs w:val="24"/>
          <w:shd w:val="clear" w:color="auto" w:fill="FFFFFF"/>
        </w:rPr>
        <w:t xml:space="preserve">muudetakse </w:t>
      </w:r>
      <w:bookmarkEnd w:id="339"/>
      <w:r w:rsidRPr="00902CD7">
        <w:rPr>
          <w:color w:val="auto"/>
          <w:szCs w:val="24"/>
          <w:shd w:val="clear" w:color="auto" w:fill="FFFFFF"/>
        </w:rPr>
        <w:t>ja sõnastatakse järgmiselt:</w:t>
      </w:r>
    </w:p>
    <w:p w:rsidR="00504022" w:rsidP="00504022" w:rsidRDefault="00504022" w14:paraId="2D3E7221" w14:textId="0B84572F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  <w:r>
        <w:rPr>
          <w:color w:val="auto"/>
          <w:szCs w:val="24"/>
          <w:shd w:val="clear" w:color="auto" w:fill="FFFFFF"/>
        </w:rPr>
        <w:t>„</w:t>
      </w:r>
      <w:r w:rsidRPr="00902CD7">
        <w:rPr>
          <w:color w:val="auto"/>
          <w:szCs w:val="24"/>
          <w:shd w:val="clear" w:color="auto" w:fill="FFFFFF"/>
        </w:rPr>
        <w:t>(8</w:t>
      </w:r>
      <w:r w:rsidRPr="00902CD7">
        <w:rPr>
          <w:color w:val="auto"/>
          <w:szCs w:val="24"/>
          <w:shd w:val="clear" w:color="auto" w:fill="FFFFFF"/>
          <w:vertAlign w:val="superscript"/>
        </w:rPr>
        <w:t>1</w:t>
      </w:r>
      <w:r w:rsidRPr="00902CD7">
        <w:rPr>
          <w:color w:val="auto"/>
          <w:szCs w:val="24"/>
          <w:shd w:val="clear" w:color="auto" w:fill="FFFFFF"/>
        </w:rPr>
        <w:t xml:space="preserve">) Eesti looduse infosüsteemis </w:t>
      </w:r>
      <w:bookmarkStart w:name="_Hlk216702256" w:id="340"/>
      <w:r w:rsidRPr="00902CD7">
        <w:rPr>
          <w:color w:val="auto"/>
          <w:szCs w:val="24"/>
          <w:shd w:val="clear" w:color="auto" w:fill="FFFFFF"/>
        </w:rPr>
        <w:t>töödeldakse</w:t>
      </w:r>
      <w:r>
        <w:rPr>
          <w:color w:val="auto"/>
          <w:szCs w:val="24"/>
          <w:shd w:val="clear" w:color="auto" w:fill="FFFFFF"/>
        </w:rPr>
        <w:t xml:space="preserve"> järgmis</w:t>
      </w:r>
      <w:ins w:author="Mari Koik - JUSTDIGI" w:date="2026-01-26T15:35:00Z" w16du:dateUtc="2026-01-26T13:35:00Z" w:id="341">
        <w:r w:rsidR="00350382">
          <w:rPr>
            <w:color w:val="auto"/>
            <w:szCs w:val="24"/>
            <w:shd w:val="clear" w:color="auto" w:fill="FFFFFF"/>
          </w:rPr>
          <w:t>i</w:t>
        </w:r>
      </w:ins>
      <w:del w:author="Mari Koik - JUSTDIGI" w:date="2026-01-26T15:35:00Z" w16du:dateUtc="2026-01-26T13:35:00Z" w:id="342">
        <w:r w:rsidDel="00350382">
          <w:rPr>
            <w:color w:val="auto"/>
            <w:szCs w:val="24"/>
            <w:shd w:val="clear" w:color="auto" w:fill="FFFFFF"/>
          </w:rPr>
          <w:delText>eid</w:delText>
        </w:r>
      </w:del>
      <w:r>
        <w:rPr>
          <w:color w:val="auto"/>
          <w:szCs w:val="24"/>
          <w:shd w:val="clear" w:color="auto" w:fill="FFFFFF"/>
        </w:rPr>
        <w:t xml:space="preserve"> isikuandmeid:</w:t>
      </w:r>
    </w:p>
    <w:p w:rsidR="00504022" w:rsidP="00504022" w:rsidRDefault="00504022" w14:paraId="4FAD38AD" w14:textId="209490B8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  <w:r>
        <w:rPr>
          <w:color w:val="auto"/>
          <w:szCs w:val="24"/>
          <w:shd w:val="clear" w:color="auto" w:fill="FFFFFF"/>
        </w:rPr>
        <w:t>1)</w:t>
      </w:r>
      <w:r w:rsidRPr="00902CD7">
        <w:rPr>
          <w:color w:val="auto"/>
          <w:szCs w:val="24"/>
          <w:shd w:val="clear" w:color="auto" w:fill="FFFFFF"/>
        </w:rPr>
        <w:t xml:space="preserve"> infosüsteemi andmed esitanud </w:t>
      </w:r>
      <w:bookmarkStart w:name="_Hlk216700937" w:id="343"/>
      <w:r w:rsidRPr="00902CD7">
        <w:rPr>
          <w:color w:val="auto"/>
          <w:szCs w:val="24"/>
          <w:shd w:val="clear" w:color="auto" w:fill="FFFFFF"/>
        </w:rPr>
        <w:t>isiku nim</w:t>
      </w:r>
      <w:r>
        <w:rPr>
          <w:color w:val="auto"/>
          <w:szCs w:val="24"/>
          <w:shd w:val="clear" w:color="auto" w:fill="FFFFFF"/>
        </w:rPr>
        <w:t>i</w:t>
      </w:r>
      <w:r w:rsidRPr="00902CD7">
        <w:rPr>
          <w:color w:val="auto"/>
          <w:szCs w:val="24"/>
          <w:shd w:val="clear" w:color="auto" w:fill="FFFFFF"/>
        </w:rPr>
        <w:t>, isikukood</w:t>
      </w:r>
      <w:del w:author="Mari Koik - JUSTDIGI" w:date="2026-01-26T15:35:00Z" w16du:dateUtc="2026-01-26T13:35:00Z" w:id="344">
        <w:r w:rsidRPr="00902CD7" w:rsidDel="00350382">
          <w:rPr>
            <w:color w:val="auto"/>
            <w:szCs w:val="24"/>
            <w:shd w:val="clear" w:color="auto" w:fill="FFFFFF"/>
          </w:rPr>
          <w:delText>i</w:delText>
        </w:r>
      </w:del>
      <w:r>
        <w:rPr>
          <w:color w:val="auto"/>
          <w:szCs w:val="24"/>
          <w:shd w:val="clear" w:color="auto" w:fill="FFFFFF"/>
        </w:rPr>
        <w:t xml:space="preserve"> ja</w:t>
      </w:r>
      <w:r w:rsidRPr="00902CD7">
        <w:rPr>
          <w:color w:val="auto"/>
          <w:szCs w:val="24"/>
          <w:shd w:val="clear" w:color="auto" w:fill="FFFFFF"/>
        </w:rPr>
        <w:t xml:space="preserve"> kontaktandmed</w:t>
      </w:r>
      <w:bookmarkEnd w:id="343"/>
      <w:r>
        <w:rPr>
          <w:color w:val="auto"/>
          <w:szCs w:val="24"/>
          <w:shd w:val="clear" w:color="auto" w:fill="FFFFFF"/>
        </w:rPr>
        <w:t>;</w:t>
      </w:r>
    </w:p>
    <w:p w:rsidR="00504022" w:rsidP="00504022" w:rsidRDefault="00504022" w14:paraId="436412C6" w14:textId="1AC1C9C4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  <w:r>
        <w:rPr>
          <w:color w:val="auto"/>
          <w:szCs w:val="24"/>
          <w:shd w:val="clear" w:color="auto" w:fill="FFFFFF"/>
        </w:rPr>
        <w:t xml:space="preserve">2) </w:t>
      </w:r>
      <w:bookmarkStart w:name="_Hlk216704620" w:id="345"/>
      <w:r w:rsidRPr="00902CD7">
        <w:rPr>
          <w:color w:val="auto"/>
          <w:szCs w:val="24"/>
          <w:shd w:val="clear" w:color="auto" w:fill="FFFFFF"/>
        </w:rPr>
        <w:t>isiku</w:t>
      </w:r>
      <w:r>
        <w:rPr>
          <w:color w:val="auto"/>
          <w:szCs w:val="24"/>
          <w:shd w:val="clear" w:color="auto" w:fill="FFFFFF"/>
        </w:rPr>
        <w:t xml:space="preserve">, kelle kinnisasjal tehakse </w:t>
      </w:r>
      <w:r w:rsidRPr="002F309F">
        <w:rPr>
          <w:color w:val="auto"/>
          <w:szCs w:val="24"/>
          <w:shd w:val="clear" w:color="auto" w:fill="FFFFFF"/>
        </w:rPr>
        <w:t>riigi kavandat</w:t>
      </w:r>
      <w:r>
        <w:rPr>
          <w:color w:val="auto"/>
          <w:szCs w:val="24"/>
          <w:shd w:val="clear" w:color="auto" w:fill="FFFFFF"/>
        </w:rPr>
        <w:t>avat</w:t>
      </w:r>
      <w:r w:rsidRPr="002F309F">
        <w:rPr>
          <w:color w:val="auto"/>
          <w:szCs w:val="24"/>
          <w:shd w:val="clear" w:color="auto" w:fill="FFFFFF"/>
        </w:rPr>
        <w:t xml:space="preserve"> või tellitud uuringu</w:t>
      </w:r>
      <w:r>
        <w:rPr>
          <w:color w:val="auto"/>
          <w:szCs w:val="24"/>
          <w:shd w:val="clear" w:color="auto" w:fill="FFFFFF"/>
        </w:rPr>
        <w:t>t</w:t>
      </w:r>
      <w:r w:rsidRPr="002F309F">
        <w:rPr>
          <w:color w:val="auto"/>
          <w:szCs w:val="24"/>
          <w:shd w:val="clear" w:color="auto" w:fill="FFFFFF"/>
        </w:rPr>
        <w:t xml:space="preserve"> või inventuuri</w:t>
      </w:r>
      <w:r>
        <w:rPr>
          <w:color w:val="auto"/>
          <w:szCs w:val="24"/>
          <w:shd w:val="clear" w:color="auto" w:fill="FFFFFF"/>
        </w:rPr>
        <w:t xml:space="preserve">, </w:t>
      </w:r>
      <w:r w:rsidRPr="00D53618">
        <w:rPr>
          <w:color w:val="auto"/>
          <w:szCs w:val="24"/>
          <w:shd w:val="clear" w:color="auto" w:fill="FFFFFF"/>
        </w:rPr>
        <w:t>nim</w:t>
      </w:r>
      <w:r>
        <w:rPr>
          <w:color w:val="auto"/>
          <w:szCs w:val="24"/>
          <w:shd w:val="clear" w:color="auto" w:fill="FFFFFF"/>
        </w:rPr>
        <w:t>i</w:t>
      </w:r>
      <w:r w:rsidRPr="00D53618">
        <w:rPr>
          <w:color w:val="auto"/>
          <w:szCs w:val="24"/>
          <w:shd w:val="clear" w:color="auto" w:fill="FFFFFF"/>
        </w:rPr>
        <w:t>, isikukood, kontaktandme</w:t>
      </w:r>
      <w:r>
        <w:rPr>
          <w:color w:val="auto"/>
          <w:szCs w:val="24"/>
          <w:shd w:val="clear" w:color="auto" w:fill="FFFFFF"/>
        </w:rPr>
        <w:t>d</w:t>
      </w:r>
      <w:ins w:author="Mari Koik - JUSTDIGI" w:date="2026-01-26T15:39:00Z" w16du:dateUtc="2026-01-26T13:39:00Z" w:id="346">
        <w:r w:rsidR="000F07EB">
          <w:rPr>
            <w:color w:val="auto"/>
            <w:szCs w:val="24"/>
            <w:shd w:val="clear" w:color="auto" w:fill="FFFFFF"/>
          </w:rPr>
          <w:t>,</w:t>
        </w:r>
      </w:ins>
      <w:del w:author="Mari Koik - JUSTDIGI" w:date="2026-01-26T15:39:00Z" w16du:dateUtc="2026-01-26T13:39:00Z" w:id="347">
        <w:r w:rsidDel="000F07EB">
          <w:rPr>
            <w:color w:val="auto"/>
            <w:szCs w:val="24"/>
            <w:shd w:val="clear" w:color="auto" w:fill="FFFFFF"/>
          </w:rPr>
          <w:delText xml:space="preserve"> ja</w:delText>
        </w:r>
      </w:del>
      <w:r>
        <w:rPr>
          <w:color w:val="auto"/>
          <w:szCs w:val="24"/>
          <w:shd w:val="clear" w:color="auto" w:fill="FFFFFF"/>
        </w:rPr>
        <w:t xml:space="preserve"> talle</w:t>
      </w:r>
      <w:r w:rsidRPr="00902CD7">
        <w:rPr>
          <w:color w:val="auto"/>
          <w:szCs w:val="24"/>
          <w:shd w:val="clear" w:color="auto" w:fill="FFFFFF"/>
        </w:rPr>
        <w:t xml:space="preserve"> kuuluva</w:t>
      </w:r>
      <w:r>
        <w:rPr>
          <w:color w:val="auto"/>
          <w:szCs w:val="24"/>
          <w:shd w:val="clear" w:color="auto" w:fill="FFFFFF"/>
        </w:rPr>
        <w:t>te</w:t>
      </w:r>
      <w:r w:rsidRPr="00902CD7">
        <w:rPr>
          <w:color w:val="auto"/>
          <w:szCs w:val="24"/>
          <w:shd w:val="clear" w:color="auto" w:fill="FFFFFF"/>
        </w:rPr>
        <w:t xml:space="preserve"> kinnistu</w:t>
      </w:r>
      <w:r>
        <w:rPr>
          <w:color w:val="auto"/>
          <w:szCs w:val="24"/>
          <w:shd w:val="clear" w:color="auto" w:fill="FFFFFF"/>
        </w:rPr>
        <w:t xml:space="preserve">te andmed </w:t>
      </w:r>
      <w:r w:rsidR="00C76442">
        <w:rPr>
          <w:color w:val="auto"/>
          <w:szCs w:val="24"/>
          <w:shd w:val="clear" w:color="auto" w:fill="FFFFFF"/>
        </w:rPr>
        <w:t>(</w:t>
      </w:r>
      <w:r w:rsidRPr="00C76442" w:rsidR="00C76442">
        <w:rPr>
          <w:color w:val="auto"/>
          <w:szCs w:val="24"/>
          <w:shd w:val="clear" w:color="auto" w:fill="FFFFFF"/>
        </w:rPr>
        <w:t>kinnistu nimi, number ja katastritunnus)</w:t>
      </w:r>
      <w:r w:rsidR="00C76442">
        <w:rPr>
          <w:color w:val="auto"/>
          <w:szCs w:val="24"/>
          <w:shd w:val="clear" w:color="auto" w:fill="FFFFFF"/>
        </w:rPr>
        <w:t xml:space="preserve"> </w:t>
      </w:r>
      <w:del w:author="Mari Koik - JUSTDIGI" w:date="2026-01-26T15:39:00Z" w16du:dateUtc="2026-01-26T13:39:00Z" w:id="348">
        <w:r w:rsidDel="00C9371F">
          <w:rPr>
            <w:color w:val="auto"/>
            <w:szCs w:val="24"/>
            <w:shd w:val="clear" w:color="auto" w:fill="FFFFFF"/>
          </w:rPr>
          <w:delText xml:space="preserve">ning </w:delText>
        </w:r>
      </w:del>
      <w:ins w:author="Mari Koik - JUSTDIGI" w:date="2026-01-28T14:05:00Z" w16du:dateUtc="2026-01-28T12:05:00Z" w:id="349">
        <w:r w:rsidR="007C7CE6">
          <w:rPr>
            <w:color w:val="auto"/>
            <w:szCs w:val="24"/>
            <w:shd w:val="clear" w:color="auto" w:fill="FFFFFF"/>
          </w:rPr>
          <w:t>ning</w:t>
        </w:r>
      </w:ins>
      <w:ins w:author="Mari Koik - JUSTDIGI" w:date="2026-01-26T15:39:00Z" w16du:dateUtc="2026-01-26T13:39:00Z" w:id="350">
        <w:r w:rsidR="00C9371F">
          <w:rPr>
            <w:color w:val="auto"/>
            <w:szCs w:val="24"/>
            <w:shd w:val="clear" w:color="auto" w:fill="FFFFFF"/>
          </w:rPr>
          <w:t xml:space="preserve"> </w:t>
        </w:r>
      </w:ins>
      <w:r>
        <w:rPr>
          <w:color w:val="auto"/>
          <w:szCs w:val="24"/>
          <w:shd w:val="clear" w:color="auto" w:fill="FFFFFF"/>
        </w:rPr>
        <w:t>andme</w:t>
      </w:r>
      <w:del w:author="Mari Koik - JUSTDIGI" w:date="2026-01-26T15:36:00Z" w16du:dateUtc="2026-01-26T13:36:00Z" w:id="351">
        <w:r w:rsidDel="00F87FEE">
          <w:rPr>
            <w:color w:val="auto"/>
            <w:szCs w:val="24"/>
            <w:shd w:val="clear" w:color="auto" w:fill="FFFFFF"/>
          </w:rPr>
          <w:delText>i</w:delText>
        </w:r>
      </w:del>
      <w:r>
        <w:rPr>
          <w:color w:val="auto"/>
          <w:szCs w:val="24"/>
          <w:shd w:val="clear" w:color="auto" w:fill="FFFFFF"/>
        </w:rPr>
        <w:t xml:space="preserve">d isikule </w:t>
      </w:r>
      <w:r w:rsidRPr="002F309F">
        <w:rPr>
          <w:color w:val="auto"/>
          <w:szCs w:val="24"/>
          <w:shd w:val="clear" w:color="auto" w:fill="FFFFFF"/>
        </w:rPr>
        <w:t>uuringu või inventuur</w:t>
      </w:r>
      <w:r>
        <w:rPr>
          <w:color w:val="auto"/>
          <w:szCs w:val="24"/>
          <w:shd w:val="clear" w:color="auto" w:fill="FFFFFF"/>
        </w:rPr>
        <w:t>i tegemisega seoses saadetud</w:t>
      </w:r>
      <w:r w:rsidRPr="002F309F">
        <w:rPr>
          <w:color w:val="auto"/>
          <w:szCs w:val="24"/>
          <w:shd w:val="clear" w:color="auto" w:fill="FFFFFF"/>
        </w:rPr>
        <w:t xml:space="preserve"> </w:t>
      </w:r>
      <w:r>
        <w:rPr>
          <w:color w:val="auto"/>
          <w:szCs w:val="24"/>
          <w:shd w:val="clear" w:color="auto" w:fill="FFFFFF"/>
        </w:rPr>
        <w:t>teavituste kohta</w:t>
      </w:r>
      <w:r w:rsidRPr="00902CD7">
        <w:rPr>
          <w:color w:val="auto"/>
          <w:szCs w:val="24"/>
          <w:shd w:val="clear" w:color="auto" w:fill="FFFFFF"/>
        </w:rPr>
        <w:t>.</w:t>
      </w:r>
    </w:p>
    <w:bookmarkEnd w:id="340"/>
    <w:bookmarkEnd w:id="345"/>
    <w:p w:rsidR="00504022" w:rsidP="00504022" w:rsidRDefault="00504022" w14:paraId="71310C2B" w14:textId="77777777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</w:p>
    <w:p w:rsidR="00504022" w:rsidP="00504022" w:rsidRDefault="00504022" w14:paraId="01ACD073" w14:textId="1CE8433B">
      <w:pPr>
        <w:spacing w:after="0" w:line="240" w:lineRule="auto"/>
        <w:ind w:left="0" w:right="51" w:firstLine="0"/>
        <w:rPr>
          <w:color w:val="auto"/>
          <w:szCs w:val="24"/>
          <w:highlight w:val="yellow"/>
          <w:shd w:val="clear" w:color="auto" w:fill="FFFFFF"/>
        </w:rPr>
      </w:pPr>
      <w:bookmarkStart w:name="_Hlk216702951" w:id="352"/>
      <w:r w:rsidRPr="009E2302">
        <w:rPr>
          <w:color w:val="auto"/>
          <w:szCs w:val="24"/>
          <w:shd w:val="clear" w:color="auto" w:fill="FFFFFF"/>
        </w:rPr>
        <w:t>(8</w:t>
      </w:r>
      <w:r w:rsidRPr="00AB3B9C">
        <w:rPr>
          <w:color w:val="auto"/>
          <w:szCs w:val="24"/>
          <w:shd w:val="clear" w:color="auto" w:fill="FFFFFF"/>
          <w:vertAlign w:val="superscript"/>
        </w:rPr>
        <w:t>2</w:t>
      </w:r>
      <w:r w:rsidRPr="009E2302">
        <w:rPr>
          <w:color w:val="auto"/>
          <w:szCs w:val="24"/>
          <w:shd w:val="clear" w:color="auto" w:fill="FFFFFF"/>
        </w:rPr>
        <w:t xml:space="preserve">) Eesti looduse infosüsteemi andmed esitanud registreeritud </w:t>
      </w:r>
      <w:commentRangeStart w:id="353"/>
      <w:r w:rsidRPr="009E2302">
        <w:rPr>
          <w:color w:val="auto"/>
          <w:szCs w:val="24"/>
          <w:shd w:val="clear" w:color="auto" w:fill="FFFFFF"/>
        </w:rPr>
        <w:t>kasutaja</w:t>
      </w:r>
      <w:commentRangeEnd w:id="353"/>
      <w:r w:rsidRPr="009E2302" w:rsidR="002E0484">
        <w:rPr>
          <w:rStyle w:val="CommentReference"/>
          <w:color w:val="auto"/>
          <w:sz w:val="24"/>
          <w:szCs w:val="24"/>
          <w:shd w:val="clear" w:color="auto" w:fill="FFFFFF"/>
        </w:rPr>
        <w:commentReference w:id="353"/>
      </w:r>
      <w:del w:author="Mari Koik - JUSTDIGI" w:date="2026-01-28T14:05:00Z" w16du:dateUtc="2026-01-28T12:05:00Z" w:id="354">
        <w:r w:rsidRPr="009E2302" w:rsidDel="00897C30">
          <w:rPr>
            <w:color w:val="auto"/>
            <w:szCs w:val="24"/>
            <w:shd w:val="clear" w:color="auto" w:fill="FFFFFF"/>
          </w:rPr>
          <w:delText>te</w:delText>
        </w:r>
      </w:del>
      <w:r w:rsidRPr="009E2302">
        <w:rPr>
          <w:color w:val="auto"/>
          <w:szCs w:val="24"/>
          <w:shd w:val="clear" w:color="auto" w:fill="FFFFFF"/>
        </w:rPr>
        <w:t xml:space="preserve"> nime ja isikukoodi säilitatakse tähtajatult ning </w:t>
      </w:r>
      <w:ins w:author="Mari Koik - JUSTDIGI" w:date="2026-01-28T14:06:00Z" w16du:dateUtc="2026-01-28T12:06:00Z" w:id="355">
        <w:r w:rsidR="00640149">
          <w:rPr>
            <w:color w:val="auto"/>
            <w:szCs w:val="24"/>
            <w:shd w:val="clear" w:color="auto" w:fill="FFFFFF"/>
          </w:rPr>
          <w:t xml:space="preserve">tema </w:t>
        </w:r>
      </w:ins>
      <w:r w:rsidRPr="009E2302">
        <w:rPr>
          <w:color w:val="auto"/>
          <w:szCs w:val="24"/>
          <w:shd w:val="clear" w:color="auto" w:fill="FFFFFF"/>
        </w:rPr>
        <w:t>kontaktandmed kustutatakse kasutajaõiguste peatamise korral või üks aasta pärast viimast andmete andmekogusse esitamist.</w:t>
      </w:r>
      <w:r>
        <w:rPr>
          <w:color w:val="auto"/>
          <w:szCs w:val="24"/>
          <w:shd w:val="clear" w:color="auto" w:fill="FFFFFF"/>
        </w:rPr>
        <w:t xml:space="preserve"> </w:t>
      </w:r>
      <w:bookmarkStart w:name="_Hlk216704072" w:id="356"/>
      <w:r>
        <w:rPr>
          <w:color w:val="auto"/>
          <w:szCs w:val="24"/>
          <w:shd w:val="clear" w:color="auto" w:fill="FFFFFF"/>
        </w:rPr>
        <w:t>Käesoleva paragrahvi lõike 8</w:t>
      </w:r>
      <w:r w:rsidRPr="00AB3B9C">
        <w:rPr>
          <w:color w:val="auto"/>
          <w:szCs w:val="24"/>
          <w:shd w:val="clear" w:color="auto" w:fill="FFFFFF"/>
          <w:vertAlign w:val="superscript"/>
        </w:rPr>
        <w:t>1</w:t>
      </w:r>
      <w:r>
        <w:rPr>
          <w:color w:val="auto"/>
          <w:szCs w:val="24"/>
          <w:shd w:val="clear" w:color="auto" w:fill="FFFFFF"/>
        </w:rPr>
        <w:t xml:space="preserve"> punktis 2 nimetatud andmeid</w:t>
      </w:r>
      <w:bookmarkEnd w:id="356"/>
      <w:r>
        <w:rPr>
          <w:color w:val="auto"/>
          <w:szCs w:val="24"/>
          <w:shd w:val="clear" w:color="auto" w:fill="FFFFFF"/>
        </w:rPr>
        <w:t xml:space="preserve"> säilitatakse 25 aastat </w:t>
      </w:r>
      <w:del w:author="Mari Koik - JUSTDIGI" w:date="2026-01-28T14:07:00Z" w16du:dateUtc="2026-01-28T12:07:00Z" w:id="357">
        <w:r w:rsidDel="007D3641">
          <w:rPr>
            <w:color w:val="auto"/>
            <w:szCs w:val="24"/>
            <w:shd w:val="clear" w:color="auto" w:fill="FFFFFF"/>
          </w:rPr>
          <w:delText xml:space="preserve">andmete </w:delText>
        </w:r>
      </w:del>
      <w:ins w:author="Mari Koik - JUSTDIGI" w:date="2026-01-28T14:07:00Z" w16du:dateUtc="2026-01-28T12:07:00Z" w:id="358">
        <w:r w:rsidR="007D3641">
          <w:rPr>
            <w:color w:val="auto"/>
            <w:szCs w:val="24"/>
            <w:shd w:val="clear" w:color="auto" w:fill="FFFFFF"/>
          </w:rPr>
          <w:t xml:space="preserve">nende </w:t>
        </w:r>
      </w:ins>
      <w:r>
        <w:rPr>
          <w:color w:val="auto"/>
          <w:szCs w:val="24"/>
          <w:shd w:val="clear" w:color="auto" w:fill="FFFFFF"/>
        </w:rPr>
        <w:t xml:space="preserve">andmekogusse </w:t>
      </w:r>
      <w:r w:rsidRPr="00C76679">
        <w:rPr>
          <w:color w:val="auto"/>
          <w:szCs w:val="24"/>
          <w:shd w:val="clear" w:color="auto" w:fill="FFFFFF"/>
        </w:rPr>
        <w:t>kandmisest</w:t>
      </w:r>
      <w:ins w:author="Mari Koik - JUSTDIGI" w:date="2026-01-27T15:50:00Z" w16du:dateUtc="2026-01-27T13:50:00Z" w:id="359">
        <w:r w:rsidR="00C76679">
          <w:rPr>
            <w:color w:val="auto"/>
            <w:szCs w:val="24"/>
            <w:shd w:val="clear" w:color="auto" w:fill="FFFFFF"/>
          </w:rPr>
          <w:t xml:space="preserve"> arvates</w:t>
        </w:r>
      </w:ins>
      <w:r>
        <w:rPr>
          <w:color w:val="auto"/>
          <w:szCs w:val="24"/>
          <w:shd w:val="clear" w:color="auto" w:fill="FFFFFF"/>
        </w:rPr>
        <w:t>.</w:t>
      </w:r>
      <w:r w:rsidRPr="00D6280D">
        <w:rPr>
          <w:color w:val="auto"/>
          <w:szCs w:val="24"/>
          <w:shd w:val="clear" w:color="auto" w:fill="FFFFFF"/>
        </w:rPr>
        <w:t>“;</w:t>
      </w:r>
    </w:p>
    <w:p w:rsidRPr="00AB3B9C" w:rsidR="00504022" w:rsidP="00504022" w:rsidRDefault="00504022" w14:paraId="5DC584F2" w14:textId="77777777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</w:p>
    <w:p w:rsidR="00504022" w:rsidP="00504022" w:rsidRDefault="00504022" w14:paraId="7D8A2875" w14:textId="0A06C6D9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  <w:r w:rsidRPr="00AB3B9C">
        <w:rPr>
          <w:b/>
          <w:bCs/>
          <w:color w:val="auto"/>
          <w:szCs w:val="24"/>
          <w:shd w:val="clear" w:color="auto" w:fill="FFFFFF"/>
        </w:rPr>
        <w:t>2)</w:t>
      </w:r>
      <w:r w:rsidRPr="00AB3B9C">
        <w:rPr>
          <w:color w:val="auto"/>
          <w:szCs w:val="24"/>
          <w:shd w:val="clear" w:color="auto" w:fill="FFFFFF"/>
        </w:rPr>
        <w:t xml:space="preserve"> paragrahvi </w:t>
      </w:r>
      <w:r w:rsidRPr="002F309F">
        <w:rPr>
          <w:color w:val="auto"/>
          <w:szCs w:val="24"/>
          <w:shd w:val="clear" w:color="auto" w:fill="FFFFFF"/>
        </w:rPr>
        <w:t>39</w:t>
      </w:r>
      <w:r w:rsidRPr="002F309F">
        <w:rPr>
          <w:color w:val="auto"/>
          <w:szCs w:val="24"/>
          <w:shd w:val="clear" w:color="auto" w:fill="FFFFFF"/>
          <w:vertAlign w:val="superscript"/>
        </w:rPr>
        <w:t>5</w:t>
      </w:r>
      <w:r w:rsidRPr="002F309F">
        <w:rPr>
          <w:color w:val="auto"/>
          <w:szCs w:val="24"/>
          <w:shd w:val="clear" w:color="auto" w:fill="FFFFFF"/>
        </w:rPr>
        <w:t xml:space="preserve"> </w:t>
      </w:r>
      <w:r>
        <w:rPr>
          <w:color w:val="auto"/>
          <w:szCs w:val="24"/>
          <w:shd w:val="clear" w:color="auto" w:fill="FFFFFF"/>
        </w:rPr>
        <w:t xml:space="preserve">täiendatakse </w:t>
      </w:r>
      <w:r w:rsidRPr="002F309F">
        <w:rPr>
          <w:color w:val="auto"/>
          <w:szCs w:val="24"/>
          <w:shd w:val="clear" w:color="auto" w:fill="FFFFFF"/>
        </w:rPr>
        <w:t>lõike</w:t>
      </w:r>
      <w:r>
        <w:rPr>
          <w:color w:val="auto"/>
          <w:szCs w:val="24"/>
          <w:shd w:val="clear" w:color="auto" w:fill="FFFFFF"/>
        </w:rPr>
        <w:t>ga</w:t>
      </w:r>
      <w:r w:rsidRPr="002F309F">
        <w:rPr>
          <w:color w:val="auto"/>
          <w:szCs w:val="24"/>
          <w:shd w:val="clear" w:color="auto" w:fill="FFFFFF"/>
        </w:rPr>
        <w:t xml:space="preserve"> </w:t>
      </w:r>
      <w:del w:author="Mari Koik - JUSTDIGI" w:date="2026-01-28T11:28:00Z" w16du:dateUtc="2026-01-28T09:28:00Z" w:id="360">
        <w:r w:rsidRPr="002F309F" w:rsidDel="00962C50">
          <w:rPr>
            <w:color w:val="auto"/>
            <w:szCs w:val="24"/>
            <w:shd w:val="clear" w:color="auto" w:fill="FFFFFF"/>
          </w:rPr>
          <w:delText>8</w:delText>
        </w:r>
        <w:r w:rsidDel="00962C50">
          <w:rPr>
            <w:color w:val="auto"/>
            <w:szCs w:val="24"/>
            <w:shd w:val="clear" w:color="auto" w:fill="FFFFFF"/>
            <w:vertAlign w:val="superscript"/>
          </w:rPr>
          <w:delText>3</w:delText>
        </w:r>
        <w:r w:rsidRPr="002F309F" w:rsidDel="00962C50">
          <w:rPr>
            <w:color w:val="auto"/>
            <w:szCs w:val="24"/>
            <w:shd w:val="clear" w:color="auto" w:fill="FFFFFF"/>
          </w:rPr>
          <w:delText xml:space="preserve"> </w:delText>
        </w:r>
      </w:del>
      <w:commentRangeStart w:id="361"/>
      <w:ins w:author="Mari Koik - JUSTDIGI" w:date="2026-01-28T11:28:00Z" w16du:dateUtc="2026-01-28T09:28:00Z" w:id="362">
        <w:r w:rsidRPr="002F309F" w:rsidR="00962C50">
          <w:rPr>
            <w:color w:val="auto"/>
            <w:szCs w:val="24"/>
            <w:shd w:val="clear" w:color="auto" w:fill="FFFFFF"/>
          </w:rPr>
          <w:t>8</w:t>
        </w:r>
        <w:r w:rsidR="00962C50">
          <w:rPr>
            <w:color w:val="auto"/>
            <w:szCs w:val="24"/>
            <w:shd w:val="clear" w:color="auto" w:fill="FFFFFF"/>
            <w:vertAlign w:val="superscript"/>
          </w:rPr>
          <w:t>4</w:t>
        </w:r>
      </w:ins>
      <w:ins w:author="Mari Koik - JUSTDIGI" w:date="2026-01-28T11:29:00Z" w16du:dateUtc="2026-01-28T09:29:00Z" w:id="363">
        <w:commentRangeEnd w:id="361"/>
        <w:r w:rsidRPr="002F309F" w:rsidR="00962C50">
          <w:rPr>
            <w:rStyle w:val="CommentReference"/>
            <w:color w:val="auto"/>
            <w:sz w:val="24"/>
            <w:szCs w:val="24"/>
            <w:shd w:val="clear" w:color="auto" w:fill="FFFFFF"/>
          </w:rPr>
          <w:commentReference w:id="361"/>
        </w:r>
      </w:ins>
      <w:ins w:author="Mari Koik - JUSTDIGI" w:date="2026-01-28T11:28:00Z" w16du:dateUtc="2026-01-28T09:28:00Z" w:id="364">
        <w:r w:rsidRPr="002F309F" w:rsidR="00962C50">
          <w:rPr>
            <w:color w:val="auto"/>
            <w:szCs w:val="24"/>
            <w:shd w:val="clear" w:color="auto" w:fill="FFFFFF"/>
          </w:rPr>
          <w:t xml:space="preserve"> </w:t>
        </w:r>
      </w:ins>
      <w:r w:rsidRPr="002F309F">
        <w:rPr>
          <w:color w:val="auto"/>
          <w:szCs w:val="24"/>
          <w:shd w:val="clear" w:color="auto" w:fill="FFFFFF"/>
        </w:rPr>
        <w:t>j</w:t>
      </w:r>
      <w:r>
        <w:rPr>
          <w:color w:val="auto"/>
          <w:szCs w:val="24"/>
          <w:shd w:val="clear" w:color="auto" w:fill="FFFFFF"/>
        </w:rPr>
        <w:t>ärgmises sõnastuses:</w:t>
      </w:r>
    </w:p>
    <w:p w:rsidRPr="00902CD7" w:rsidR="00504022" w:rsidP="00504022" w:rsidRDefault="00504022" w14:paraId="73E9BA11" w14:textId="44A73E64">
      <w:pPr>
        <w:spacing w:after="0" w:line="240" w:lineRule="auto"/>
        <w:ind w:left="0" w:right="51" w:firstLine="0"/>
        <w:rPr>
          <w:color w:val="auto"/>
          <w:szCs w:val="24"/>
          <w:shd w:val="clear" w:color="auto" w:fill="FFFFFF"/>
        </w:rPr>
      </w:pPr>
      <w:r>
        <w:rPr>
          <w:color w:val="auto"/>
          <w:szCs w:val="24"/>
          <w:shd w:val="clear" w:color="auto" w:fill="FFFFFF"/>
        </w:rPr>
        <w:t>„(</w:t>
      </w:r>
      <w:del w:author="Mari Koik - JUSTDIGI" w:date="2026-01-28T11:28:00Z" w16du:dateUtc="2026-01-28T09:28:00Z" w:id="365">
        <w:r w:rsidDel="00962C50">
          <w:rPr>
            <w:color w:val="auto"/>
            <w:szCs w:val="24"/>
            <w:shd w:val="clear" w:color="auto" w:fill="FFFFFF"/>
          </w:rPr>
          <w:delText>8</w:delText>
        </w:r>
        <w:r w:rsidRPr="00AB3B9C" w:rsidDel="00962C50">
          <w:rPr>
            <w:color w:val="auto"/>
            <w:szCs w:val="24"/>
            <w:shd w:val="clear" w:color="auto" w:fill="FFFFFF"/>
            <w:vertAlign w:val="superscript"/>
          </w:rPr>
          <w:delText>3</w:delText>
        </w:r>
      </w:del>
      <w:ins w:author="Mari Koik - JUSTDIGI" w:date="2026-01-28T11:28:00Z" w16du:dateUtc="2026-01-28T09:28:00Z" w:id="366">
        <w:r w:rsidR="00962C50">
          <w:rPr>
            <w:color w:val="auto"/>
            <w:szCs w:val="24"/>
            <w:shd w:val="clear" w:color="auto" w:fill="FFFFFF"/>
          </w:rPr>
          <w:t>8</w:t>
        </w:r>
        <w:r w:rsidR="00962C50">
          <w:rPr>
            <w:color w:val="auto"/>
            <w:szCs w:val="24"/>
            <w:shd w:val="clear" w:color="auto" w:fill="FFFFFF"/>
            <w:vertAlign w:val="superscript"/>
          </w:rPr>
          <w:t>4</w:t>
        </w:r>
      </w:ins>
      <w:r>
        <w:rPr>
          <w:color w:val="auto"/>
          <w:szCs w:val="24"/>
          <w:shd w:val="clear" w:color="auto" w:fill="FFFFFF"/>
        </w:rPr>
        <w:t xml:space="preserve">) </w:t>
      </w:r>
      <w:bookmarkStart w:name="_Hlk216704353" w:id="367"/>
      <w:r>
        <w:rPr>
          <w:color w:val="auto"/>
          <w:szCs w:val="24"/>
          <w:shd w:val="clear" w:color="auto" w:fill="FFFFFF"/>
        </w:rPr>
        <w:t>Käesoleva paragrahvi lõike 8</w:t>
      </w:r>
      <w:r w:rsidRPr="00C85216">
        <w:rPr>
          <w:color w:val="auto"/>
          <w:szCs w:val="24"/>
          <w:shd w:val="clear" w:color="auto" w:fill="FFFFFF"/>
          <w:vertAlign w:val="superscript"/>
        </w:rPr>
        <w:t>1</w:t>
      </w:r>
      <w:r>
        <w:rPr>
          <w:color w:val="auto"/>
          <w:szCs w:val="24"/>
          <w:shd w:val="clear" w:color="auto" w:fill="FFFFFF"/>
        </w:rPr>
        <w:t xml:space="preserve"> punktis 2 nimetatud andmeid töödeldakse looduskaitseseaduse § 14</w:t>
      </w:r>
      <w:r w:rsidRPr="00AB3B9C">
        <w:rPr>
          <w:color w:val="auto"/>
          <w:szCs w:val="24"/>
          <w:shd w:val="clear" w:color="auto" w:fill="FFFFFF"/>
          <w:vertAlign w:val="superscript"/>
        </w:rPr>
        <w:t>1</w:t>
      </w:r>
      <w:r>
        <w:rPr>
          <w:color w:val="auto"/>
          <w:szCs w:val="24"/>
          <w:shd w:val="clear" w:color="auto" w:fill="FFFFFF"/>
        </w:rPr>
        <w:t xml:space="preserve"> lõigetes 5 ja 6 sätestatud eesmärgil ning teavitamise nõuetekohasuse tagamiseks.</w:t>
      </w:r>
      <w:bookmarkEnd w:id="367"/>
      <w:r>
        <w:rPr>
          <w:color w:val="auto"/>
          <w:szCs w:val="24"/>
          <w:shd w:val="clear" w:color="auto" w:fill="FFFFFF"/>
        </w:rPr>
        <w:t>“</w:t>
      </w:r>
      <w:r w:rsidRPr="002F309F">
        <w:rPr>
          <w:color w:val="auto"/>
          <w:szCs w:val="24"/>
          <w:shd w:val="clear" w:color="auto" w:fill="FFFFFF"/>
        </w:rPr>
        <w:t>.</w:t>
      </w:r>
      <w:bookmarkEnd w:id="338"/>
      <w:bookmarkEnd w:id="352"/>
    </w:p>
    <w:bookmarkEnd w:id="325"/>
    <w:p w:rsidRPr="00620668" w:rsidR="00902CD7" w:rsidP="005D7E41" w:rsidRDefault="00902CD7" w14:paraId="0B9C3183" w14:textId="77777777">
      <w:pPr>
        <w:spacing w:after="0" w:line="240" w:lineRule="auto"/>
        <w:ind w:left="0" w:right="51" w:firstLine="0"/>
        <w:rPr>
          <w:b/>
          <w:bCs/>
          <w:color w:val="auto"/>
          <w:szCs w:val="24"/>
          <w:shd w:val="clear" w:color="auto" w:fill="FFFFFF"/>
        </w:rPr>
      </w:pPr>
    </w:p>
    <w:p w:rsidRPr="0048788D" w:rsidR="007F14F9" w:rsidP="000F15D6" w:rsidRDefault="00005DD4" w14:paraId="380131B8" w14:textId="2AD1CC00">
      <w:pPr>
        <w:spacing w:after="0" w:line="240" w:lineRule="auto"/>
        <w:ind w:left="-15" w:right="51" w:firstLine="0"/>
        <w:rPr>
          <w:b/>
          <w:bCs/>
          <w:color w:val="auto"/>
          <w:szCs w:val="24"/>
          <w:shd w:val="clear" w:color="auto" w:fill="FFFFFF"/>
        </w:rPr>
      </w:pPr>
      <w:r w:rsidRPr="0048788D">
        <w:rPr>
          <w:b/>
          <w:bCs/>
          <w:color w:val="auto"/>
          <w:szCs w:val="24"/>
          <w:shd w:val="clear" w:color="auto" w:fill="FFFFFF"/>
        </w:rPr>
        <w:t xml:space="preserve">§ </w:t>
      </w:r>
      <w:r w:rsidR="00767F81">
        <w:rPr>
          <w:b/>
          <w:bCs/>
          <w:color w:val="auto"/>
          <w:szCs w:val="24"/>
          <w:shd w:val="clear" w:color="auto" w:fill="FFFFFF"/>
        </w:rPr>
        <w:t>3</w:t>
      </w:r>
      <w:r w:rsidRPr="0048788D">
        <w:rPr>
          <w:b/>
          <w:bCs/>
          <w:color w:val="auto"/>
          <w:szCs w:val="24"/>
          <w:shd w:val="clear" w:color="auto" w:fill="FFFFFF"/>
        </w:rPr>
        <w:t>. Metsaseaduse muutmine</w:t>
      </w:r>
    </w:p>
    <w:p w:rsidR="00005DD4" w:rsidP="000F15D6" w:rsidRDefault="00005DD4" w14:paraId="1F98C4E9" w14:textId="77777777">
      <w:pPr>
        <w:spacing w:after="0" w:line="240" w:lineRule="auto"/>
        <w:ind w:left="-15" w:right="51" w:firstLine="0"/>
        <w:rPr>
          <w:color w:val="auto"/>
          <w:szCs w:val="24"/>
          <w:shd w:val="clear" w:color="auto" w:fill="FFFFFF"/>
        </w:rPr>
      </w:pPr>
    </w:p>
    <w:p w:rsidR="00005DD4" w:rsidP="000F15D6" w:rsidRDefault="00005DD4" w14:paraId="342B9E39" w14:textId="1AFD4B4F">
      <w:pPr>
        <w:spacing w:after="0" w:line="240" w:lineRule="auto"/>
        <w:ind w:left="-15" w:right="51" w:firstLine="0"/>
        <w:rPr>
          <w:color w:val="auto"/>
          <w:szCs w:val="24"/>
          <w:shd w:val="clear" w:color="auto" w:fill="FFFFFF"/>
        </w:rPr>
      </w:pPr>
      <w:r>
        <w:rPr>
          <w:color w:val="auto"/>
          <w:szCs w:val="24"/>
          <w:shd w:val="clear" w:color="auto" w:fill="FFFFFF"/>
        </w:rPr>
        <w:t>Metsaseaduse § 63 lõi</w:t>
      </w:r>
      <w:r w:rsidR="000442E5">
        <w:rPr>
          <w:color w:val="auto"/>
          <w:szCs w:val="24"/>
          <w:shd w:val="clear" w:color="auto" w:fill="FFFFFF"/>
        </w:rPr>
        <w:t>kes</w:t>
      </w:r>
      <w:r>
        <w:rPr>
          <w:color w:val="auto"/>
          <w:szCs w:val="24"/>
          <w:shd w:val="clear" w:color="auto" w:fill="FFFFFF"/>
        </w:rPr>
        <w:t xml:space="preserve"> 1 </w:t>
      </w:r>
      <w:r w:rsidR="000442E5">
        <w:rPr>
          <w:color w:val="auto"/>
          <w:szCs w:val="24"/>
          <w:shd w:val="clear" w:color="auto" w:fill="FFFFFF"/>
        </w:rPr>
        <w:t>asendatakse tekstiosa</w:t>
      </w:r>
      <w:r>
        <w:rPr>
          <w:color w:val="auto"/>
          <w:szCs w:val="24"/>
          <w:shd w:val="clear" w:color="auto" w:fill="FFFFFF"/>
        </w:rPr>
        <w:t xml:space="preserve"> „</w:t>
      </w:r>
      <w:r w:rsidRPr="00005DD4">
        <w:rPr>
          <w:color w:val="auto"/>
          <w:szCs w:val="24"/>
          <w:shd w:val="clear" w:color="auto" w:fill="FFFFFF"/>
        </w:rPr>
        <w:t>§-s 20</w:t>
      </w:r>
      <w:r>
        <w:rPr>
          <w:color w:val="auto"/>
          <w:szCs w:val="24"/>
          <w:shd w:val="clear" w:color="auto" w:fill="FFFFFF"/>
        </w:rPr>
        <w:t>“ tekstiosaga „</w:t>
      </w:r>
      <w:r w:rsidRPr="00005DD4">
        <w:rPr>
          <w:color w:val="auto"/>
          <w:szCs w:val="24"/>
          <w:shd w:val="clear" w:color="auto" w:fill="FFFFFF"/>
        </w:rPr>
        <w:t>§-</w:t>
      </w:r>
      <w:r w:rsidR="000442E5">
        <w:rPr>
          <w:color w:val="auto"/>
          <w:szCs w:val="24"/>
          <w:shd w:val="clear" w:color="auto" w:fill="FFFFFF"/>
        </w:rPr>
        <w:t>de</w:t>
      </w:r>
      <w:r w:rsidRPr="00005DD4">
        <w:rPr>
          <w:color w:val="auto"/>
          <w:szCs w:val="24"/>
          <w:shd w:val="clear" w:color="auto" w:fill="FFFFFF"/>
        </w:rPr>
        <w:t xml:space="preserve">s </w:t>
      </w:r>
      <w:r w:rsidR="000442E5">
        <w:rPr>
          <w:color w:val="auto"/>
          <w:szCs w:val="24"/>
          <w:shd w:val="clear" w:color="auto" w:fill="FFFFFF"/>
        </w:rPr>
        <w:t xml:space="preserve">20 ja </w:t>
      </w:r>
      <w:r w:rsidRPr="00005DD4">
        <w:rPr>
          <w:color w:val="auto"/>
          <w:szCs w:val="24"/>
          <w:shd w:val="clear" w:color="auto" w:fill="FFFFFF"/>
        </w:rPr>
        <w:t>20</w:t>
      </w:r>
      <w:r w:rsidRPr="0048788D">
        <w:rPr>
          <w:color w:val="auto"/>
          <w:szCs w:val="24"/>
          <w:shd w:val="clear" w:color="auto" w:fill="FFFFFF"/>
          <w:vertAlign w:val="superscript"/>
        </w:rPr>
        <w:t>3</w:t>
      </w:r>
      <w:r>
        <w:rPr>
          <w:color w:val="auto"/>
          <w:szCs w:val="24"/>
          <w:shd w:val="clear" w:color="auto" w:fill="FFFFFF"/>
        </w:rPr>
        <w:t>“.</w:t>
      </w:r>
    </w:p>
    <w:p w:rsidR="00DA78DE" w:rsidP="000F15D6" w:rsidRDefault="00DA78DE" w14:paraId="567DE56A" w14:textId="77777777">
      <w:pPr>
        <w:spacing w:after="0" w:line="240" w:lineRule="auto"/>
        <w:ind w:left="-15" w:right="51" w:firstLine="0"/>
        <w:rPr>
          <w:color w:val="auto"/>
          <w:szCs w:val="24"/>
          <w:shd w:val="clear" w:color="auto" w:fill="FFFFFF"/>
        </w:rPr>
      </w:pPr>
    </w:p>
    <w:p w:rsidR="00DA78DE" w:rsidP="000F15D6" w:rsidRDefault="00DA78DE" w14:paraId="3F0B1787" w14:textId="12C87482">
      <w:pPr>
        <w:spacing w:after="0" w:line="240" w:lineRule="auto"/>
        <w:ind w:left="-15" w:right="51" w:firstLine="0"/>
        <w:rPr>
          <w:b/>
          <w:bCs/>
          <w:color w:val="auto"/>
          <w:szCs w:val="24"/>
          <w:shd w:val="clear" w:color="auto" w:fill="FFFFFF"/>
        </w:rPr>
      </w:pPr>
      <w:r w:rsidRPr="00B85DEB">
        <w:rPr>
          <w:b/>
          <w:bCs/>
          <w:color w:val="auto"/>
          <w:szCs w:val="24"/>
          <w:shd w:val="clear" w:color="auto" w:fill="FFFFFF"/>
        </w:rPr>
        <w:t xml:space="preserve">§ 4. </w:t>
      </w:r>
      <w:r>
        <w:rPr>
          <w:b/>
          <w:bCs/>
          <w:color w:val="auto"/>
          <w:szCs w:val="24"/>
          <w:shd w:val="clear" w:color="auto" w:fill="FFFFFF"/>
        </w:rPr>
        <w:t>S</w:t>
      </w:r>
      <w:r w:rsidRPr="00B85DEB">
        <w:rPr>
          <w:b/>
          <w:bCs/>
          <w:color w:val="auto"/>
          <w:szCs w:val="24"/>
          <w:shd w:val="clear" w:color="auto" w:fill="FFFFFF"/>
        </w:rPr>
        <w:t>eaduse jõustumine</w:t>
      </w:r>
    </w:p>
    <w:p w:rsidRPr="00DA78DE" w:rsidR="00DA78DE" w:rsidP="000F15D6" w:rsidRDefault="00DA78DE" w14:paraId="2802EE5C" w14:textId="301F85F8">
      <w:pPr>
        <w:spacing w:after="0" w:line="240" w:lineRule="auto"/>
        <w:ind w:left="-15" w:right="51" w:firstLine="0"/>
        <w:rPr>
          <w:color w:val="auto"/>
          <w:szCs w:val="24"/>
          <w:shd w:val="clear" w:color="auto" w:fill="FFFFFF"/>
        </w:rPr>
      </w:pPr>
      <w:r w:rsidRPr="00DA78DE">
        <w:rPr>
          <w:color w:val="auto"/>
          <w:szCs w:val="24"/>
          <w:shd w:val="clear" w:color="auto" w:fill="FFFFFF"/>
        </w:rPr>
        <w:t xml:space="preserve">Käesoleva seaduse </w:t>
      </w:r>
      <w:r>
        <w:rPr>
          <w:color w:val="auto"/>
          <w:szCs w:val="24"/>
          <w:shd w:val="clear" w:color="auto" w:fill="FFFFFF"/>
        </w:rPr>
        <w:t xml:space="preserve">§ 1 </w:t>
      </w:r>
      <w:r w:rsidRPr="00DA78DE">
        <w:rPr>
          <w:color w:val="auto"/>
          <w:szCs w:val="24"/>
          <w:shd w:val="clear" w:color="auto" w:fill="FFFFFF"/>
        </w:rPr>
        <w:t>punktid 10</w:t>
      </w:r>
      <w:r w:rsidR="00FD6520">
        <w:rPr>
          <w:color w:val="auto"/>
          <w:szCs w:val="24"/>
          <w:shd w:val="clear" w:color="auto" w:fill="FFFFFF"/>
        </w:rPr>
        <w:t>, 11</w:t>
      </w:r>
      <w:r w:rsidRPr="00DA78DE">
        <w:rPr>
          <w:color w:val="auto"/>
          <w:szCs w:val="24"/>
          <w:shd w:val="clear" w:color="auto" w:fill="FFFFFF"/>
        </w:rPr>
        <w:t xml:space="preserve"> ja 12</w:t>
      </w:r>
      <w:r>
        <w:rPr>
          <w:color w:val="auto"/>
          <w:szCs w:val="24"/>
          <w:shd w:val="clear" w:color="auto" w:fill="FFFFFF"/>
        </w:rPr>
        <w:t xml:space="preserve"> </w:t>
      </w:r>
      <w:r w:rsidRPr="00DA78DE">
        <w:rPr>
          <w:color w:val="auto"/>
          <w:szCs w:val="24"/>
          <w:shd w:val="clear" w:color="auto" w:fill="FFFFFF"/>
        </w:rPr>
        <w:t>jõustuvad 2027. aasta 1. jaanuaril.</w:t>
      </w:r>
    </w:p>
    <w:p w:rsidR="00DA78DE" w:rsidP="000F15D6" w:rsidRDefault="00DA78DE" w14:paraId="640DB796" w14:textId="77777777">
      <w:pPr>
        <w:spacing w:after="0" w:line="240" w:lineRule="auto"/>
        <w:ind w:left="-15" w:right="51" w:firstLine="0"/>
        <w:rPr>
          <w:color w:val="auto"/>
          <w:szCs w:val="24"/>
          <w:shd w:val="clear" w:color="auto" w:fill="FFFFFF"/>
        </w:rPr>
      </w:pPr>
    </w:p>
    <w:p w:rsidR="009325EF" w:rsidP="000F15D6" w:rsidRDefault="009325EF" w14:paraId="4BACF68F" w14:textId="77777777">
      <w:pPr>
        <w:spacing w:after="0" w:line="240" w:lineRule="auto"/>
        <w:ind w:left="-15" w:right="51" w:firstLine="0"/>
        <w:rPr>
          <w:color w:val="auto"/>
          <w:szCs w:val="24"/>
          <w:shd w:val="clear" w:color="auto" w:fill="FFFFFF"/>
        </w:rPr>
      </w:pPr>
    </w:p>
    <w:p w:rsidRPr="008939CB" w:rsidR="007F336D" w:rsidP="00533AC9" w:rsidRDefault="007F336D" w14:paraId="0DEFBEC8" w14:textId="77777777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8D4A40" w14:paraId="2D6F7842" w14:textId="1529C793">
      <w:pPr>
        <w:spacing w:after="0" w:line="240" w:lineRule="auto"/>
        <w:ind w:left="-5" w:right="51"/>
        <w:rPr>
          <w:color w:val="auto"/>
          <w:szCs w:val="24"/>
        </w:rPr>
      </w:pPr>
      <w:r>
        <w:rPr>
          <w:color w:val="auto"/>
          <w:szCs w:val="24"/>
        </w:rPr>
        <w:t xml:space="preserve">Lauri </w:t>
      </w:r>
      <w:proofErr w:type="spellStart"/>
      <w:r>
        <w:rPr>
          <w:color w:val="auto"/>
          <w:szCs w:val="24"/>
        </w:rPr>
        <w:t>Hussar</w:t>
      </w:r>
      <w:proofErr w:type="spellEnd"/>
    </w:p>
    <w:p w:rsidRPr="008939CB" w:rsidR="00016B6A" w:rsidP="00533AC9" w:rsidRDefault="00FD44FB" w14:paraId="28654050" w14:textId="1946ABD0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Riigikogu esimees</w:t>
      </w:r>
    </w:p>
    <w:p w:rsidRPr="008939CB" w:rsidR="00016B6A" w:rsidP="00533AC9" w:rsidRDefault="00016B6A" w14:paraId="4F6109B7" w14:textId="473A072E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58BE845A" w14:textId="25AA6155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Tallinn, ………………….</w:t>
      </w:r>
      <w:r w:rsidRPr="008939CB" w:rsidR="00677DEA">
        <w:rPr>
          <w:color w:val="auto"/>
          <w:szCs w:val="24"/>
        </w:rPr>
        <w:t>202</w:t>
      </w:r>
      <w:r w:rsidR="008861B1">
        <w:rPr>
          <w:color w:val="auto"/>
          <w:szCs w:val="24"/>
        </w:rPr>
        <w:t>6</w:t>
      </w:r>
      <w:r w:rsidRPr="008939CB">
        <w:rPr>
          <w:color w:val="auto"/>
          <w:szCs w:val="24"/>
        </w:rPr>
        <w:t xml:space="preserve">. a </w:t>
      </w:r>
    </w:p>
    <w:p w:rsidRPr="008939CB" w:rsidR="00016B6A" w:rsidP="00533AC9" w:rsidRDefault="00016B6A" w14:paraId="1FE8467E" w14:textId="18324788">
      <w:pPr>
        <w:pBdr>
          <w:bottom w:val="single" w:color="auto" w:sz="4" w:space="1"/>
        </w:pBd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2CE5026D" w14:textId="5BEEDB63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Algatab Vabariigi Valitsus</w:t>
      </w:r>
    </w:p>
    <w:p w:rsidRPr="008939CB" w:rsidR="00016B6A" w:rsidP="00533AC9" w:rsidRDefault="00016B6A" w14:paraId="689AE158" w14:textId="75633A88">
      <w:pPr>
        <w:spacing w:after="0" w:line="240" w:lineRule="auto"/>
        <w:ind w:left="0" w:firstLine="0"/>
        <w:rPr>
          <w:color w:val="auto"/>
          <w:szCs w:val="24"/>
        </w:rPr>
      </w:pPr>
    </w:p>
    <w:p w:rsidRPr="008939CB" w:rsidR="00016B6A" w:rsidP="00533AC9" w:rsidRDefault="00FD44FB" w14:paraId="18C3CD54" w14:textId="7AC95DE0">
      <w:pPr>
        <w:spacing w:after="0" w:line="240" w:lineRule="auto"/>
        <w:ind w:left="-5" w:right="51"/>
        <w:rPr>
          <w:color w:val="auto"/>
          <w:szCs w:val="24"/>
        </w:rPr>
      </w:pPr>
      <w:r w:rsidRPr="008939CB">
        <w:rPr>
          <w:color w:val="auto"/>
          <w:szCs w:val="24"/>
        </w:rPr>
        <w:t>Vabariigi Valitsuse nimel</w:t>
      </w:r>
    </w:p>
    <w:sectPr w:rsidRPr="008939CB" w:rsidR="00016B6A" w:rsidSect="00C35BFD">
      <w:headerReference w:type="default" r:id="rId17"/>
      <w:footerReference w:type="default" r:id="rId18"/>
      <w:pgSz w:w="11906" w:h="16838" w:orient="portrait"/>
      <w:pgMar w:top="1134" w:right="1134" w:bottom="1134" w:left="1701" w:header="709" w:footer="709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MK" w:author="Mari Koik - JUSTDIGI" w:date="2026-01-28T13:36:00Z" w:id="4">
    <w:p w:rsidR="00F7139A" w:rsidP="00F7139A" w:rsidRDefault="00F7139A" w14:paraId="52B5CCA4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nii?</w:t>
      </w:r>
    </w:p>
  </w:comment>
  <w:comment w:initials="MK" w:author="Mari Koik - JUSTDIGI" w:date="2026-01-26T11:17:00Z" w:id="6">
    <w:p w:rsidR="007309CE" w:rsidP="007309CE" w:rsidRDefault="007309CE" w14:paraId="5AC706C7" w14:textId="7E5BEE22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nii?</w:t>
      </w:r>
    </w:p>
  </w:comment>
  <w:comment w:initials="MK" w:author="Mari Koik - JUSTDIGI" w:date="2026-01-27T15:55:00Z" w:id="12">
    <w:p w:rsidR="000518D8" w:rsidP="000518D8" w:rsidRDefault="000518D8" w14:paraId="252EB1FC" w14:textId="2E56E74D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 võiks?</w:t>
      </w:r>
    </w:p>
  </w:comment>
  <w:comment w:initials="MK" w:author="Mari Koik - JUSTDIGI" w:date="2026-01-27T16:00:00Z" w:id="20">
    <w:p w:rsidR="00C721BE" w:rsidP="00C721BE" w:rsidRDefault="00C721BE" w14:paraId="6B3C30AA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 võiks?</w:t>
      </w:r>
    </w:p>
  </w:comment>
  <w:comment w:initials="MK" w:author="Mari Koik - JUSTDIGI" w:date="2026-01-26T11:21:00Z" w:id="31">
    <w:p w:rsidR="00925422" w:rsidP="00925422" w:rsidRDefault="006F1CA3" w14:paraId="06739DC5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925422">
        <w:t>"Saavutamiseks lähtub .. ning arvestades eesmärki" - see lause ei klappinud</w:t>
      </w:r>
    </w:p>
  </w:comment>
  <w:comment w:initials="MK" w:author="Mari Koik - JUSTDIGI" w:date="2026-01-27T14:53:00Z" w:id="40">
    <w:p w:rsidR="00F2348A" w:rsidP="00F2348A" w:rsidRDefault="00F2348A" w14:paraId="446F8AFB" w14:textId="6FC2DF9A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 võiks?</w:t>
      </w:r>
    </w:p>
  </w:comment>
  <w:comment w:initials="MK" w:author="Mari Koik - JUSTDIGI" w:date="2026-01-26T11:25:00Z" w:id="48">
    <w:p w:rsidR="004E10A3" w:rsidP="004E10A3" w:rsidRDefault="004E10A3" w14:paraId="26AFE3B7" w14:textId="0E97C97D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koma</w:t>
      </w:r>
    </w:p>
  </w:comment>
  <w:comment w:initials="MK" w:author="Mari Koik - JUSTDIGI" w:date="2026-01-26T11:29:00Z" w:id="50">
    <w:p w:rsidR="006E26D9" w:rsidP="006E26D9" w:rsidRDefault="006E26D9" w14:paraId="4B3F0D3F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Ühtlus lause lõpuga</w:t>
      </w:r>
    </w:p>
  </w:comment>
  <w:comment w:initials="MK" w:author="Mari Koik - JUSTDIGI" w:date="2026-01-27T16:15:00Z" w:id="52">
    <w:p w:rsidR="001B4B3A" w:rsidP="001B4B3A" w:rsidRDefault="00B65A95" w14:paraId="6A9E019A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1B4B3A">
        <w:t>Ühtlus kehtiva LKS-iga. Sama allpool</w:t>
      </w:r>
    </w:p>
  </w:comment>
  <w:comment w:initials="MJ" w:author="Markus Ühtigi - JUSTDIGI" w:date="2026-01-28T18:56:00Z" w:id="57">
    <w:p w:rsidR="00D678BF" w:rsidRDefault="00D678BF" w14:paraId="33035E87" w14:textId="76793EEA">
      <w:r>
        <w:annotationRef/>
      </w:r>
      <w:r w:rsidRPr="0BCEFD76">
        <w:t>"Märgitakse".</w:t>
      </w:r>
    </w:p>
  </w:comment>
  <w:comment w:initials="MK" w:author="Mari Koik - JUSTDIGI" w:date="2026-01-28T14:10:00Z" w:id="58">
    <w:p w:rsidR="0017167B" w:rsidP="0017167B" w:rsidRDefault="0017167B" w14:paraId="787A088E" w14:textId="77E9A0B6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Või: toimumisaeg</w:t>
      </w:r>
    </w:p>
  </w:comment>
  <w:comment w:initials="MJ" w:author="Markus Ühtigi - JUSTDIGI" w:date="2026-01-28T17:49:00Z" w:id="85">
    <w:p w:rsidR="00D678BF" w:rsidRDefault="00D678BF" w14:paraId="5EF24422" w14:textId="23662211">
      <w:r>
        <w:annotationRef/>
      </w:r>
      <w:r w:rsidRPr="3518E9DD">
        <w:t>Oleme I ringil palunud "õuemaa" definitsioon seaduse tasandile tuua. Seda eelnõust ei nähtu.</w:t>
      </w:r>
    </w:p>
  </w:comment>
  <w:comment w:initials="MK" w:author="Mari Koik - JUSTDIGI" w:date="2026-01-27T16:17:00Z" w:id="88">
    <w:p w:rsidR="0084025A" w:rsidP="0084025A" w:rsidRDefault="0084025A" w14:paraId="73C24318" w14:textId="513A0C06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võiks selle lisada? Oleks selgem.</w:t>
      </w:r>
    </w:p>
  </w:comment>
  <w:comment w:initials="MK" w:author="Mari Koik - JUSTDIGI" w:date="2026-01-27T15:02:00Z" w:id="91">
    <w:p w:rsidR="00292D44" w:rsidP="00292D44" w:rsidRDefault="00292D44" w14:paraId="68CB3436" w14:textId="4840047D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Tava on punktide vahel kasutada semikoolonit.</w:t>
      </w:r>
    </w:p>
  </w:comment>
  <w:comment w:initials="MK" w:author="Mari Koik - JUSTDIGI" w:date="2026-01-27T16:13:00Z" w:id="96">
    <w:p w:rsidR="003A3F12" w:rsidP="003A3F12" w:rsidRDefault="003A3F12" w14:paraId="57F8583C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ühtlus</w:t>
      </w:r>
    </w:p>
  </w:comment>
  <w:comment w:initials="MJ" w:author="Markus Ühtigi - JUSTDIGI" w:date="2026-01-28T18:44:00Z" w:id="105">
    <w:p w:rsidR="00D678BF" w:rsidRDefault="00D678BF" w14:paraId="64A67886" w14:textId="59E1E127">
      <w:r>
        <w:annotationRef/>
      </w:r>
      <w:r w:rsidRPr="222F4297">
        <w:t>"Punkt".</w:t>
      </w:r>
    </w:p>
  </w:comment>
  <w:comment w:initials="MK" w:author="Mari Koik - JUSTDIGI" w:date="2026-01-27T16:35:00Z" w:id="110">
    <w:p w:rsidR="00804887" w:rsidP="00804887" w:rsidRDefault="00804887" w14:paraId="47D7A673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nii?</w:t>
      </w:r>
    </w:p>
  </w:comment>
  <w:comment w:initials="MK" w:author="Mari Koik - JUSTDIGI" w:date="2026-01-27T16:33:00Z" w:id="112">
    <w:p w:rsidR="00095396" w:rsidP="00095396" w:rsidRDefault="00C7018E" w14:paraId="0DE8BB2B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095396">
        <w:t>Ühtlus lõikega 2. Sama allpool</w:t>
      </w:r>
    </w:p>
  </w:comment>
  <w:comment w:initials="MK" w:author="Mari Koik - JUSTDIGI" w:date="2026-01-26T11:42:00Z" w:id="120">
    <w:p w:rsidR="004A561A" w:rsidP="004A561A" w:rsidRDefault="004A561A" w14:paraId="6A0E8FBA" w14:textId="4FE36BAA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Ei ühildunud arvus</w:t>
      </w:r>
    </w:p>
  </w:comment>
  <w:comment w:initials="MK" w:author="Mari Koik - JUSTDIGI" w:date="2026-01-26T11:45:00Z" w:id="124">
    <w:p w:rsidR="005E557E" w:rsidP="005E557E" w:rsidRDefault="005E557E" w14:paraId="2452AE44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Koma ära</w:t>
      </w:r>
    </w:p>
  </w:comment>
  <w:comment w:initials="MK" w:author="Mari Koik - JUSTDIGI" w:date="2026-01-26T11:46:00Z" w:id="126">
    <w:p w:rsidR="005E557E" w:rsidP="005E557E" w:rsidRDefault="005E557E" w14:paraId="3A42DBA4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Õigus on neil kõigil ju?</w:t>
      </w:r>
    </w:p>
  </w:comment>
  <w:comment w:initials="MK" w:author="Mari Koik - JUSTDIGI" w:date="2026-01-27T15:08:00Z" w:id="131">
    <w:p w:rsidR="00976EB6" w:rsidP="00976EB6" w:rsidRDefault="00976EB6" w14:paraId="1D00AC10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"väärtus lähtudes .. korrast" ei tundunud piisavalt selge.</w:t>
      </w:r>
    </w:p>
  </w:comment>
  <w:comment xmlns:w="http://schemas.openxmlformats.org/wordprocessingml/2006/main" w:initials="MJ" w:author="Markus Ühtigi - JUSTDIGI" w:date="01/29/2026 06:21:00" w:id="154">
    <w:p xmlns:w14="http://schemas.microsoft.com/office/word/2010/wordml" w:rsidR="5163CAD4" w:rsidRDefault="106F0DFA" w14:paraId="154AF391" w14:textId="1065729F">
      <w:pPr>
        <w:pStyle w:val="CommentText"/>
      </w:pPr>
      <w:r>
        <w:rPr>
          <w:rStyle w:val="CommentReference"/>
        </w:rPr>
        <w:annotationRef/>
      </w:r>
      <w:r w:rsidRPr="214DDB28" w:rsidR="350F55E7">
        <w:t>"(6)".</w:t>
      </w:r>
    </w:p>
  </w:comment>
  <w:comment w:initials="MK" w:author="Mari Koik - JUSTDIGI" w:date="2026-01-28T11:08:00Z" w:id="158">
    <w:p w:rsidR="008734C7" w:rsidP="008734C7" w:rsidRDefault="008734C7" w14:paraId="17C59DAC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"kahjustamist põhjustav" tundus kohmakas</w:t>
      </w:r>
    </w:p>
  </w:comment>
  <w:comment w:initials="MK" w:author="Mari Koik - JUSTDIGI" w:date="2026-01-26T11:59:00Z" w:id="171">
    <w:p w:rsidR="00F2437E" w:rsidP="00F2437E" w:rsidRDefault="00F2437E" w14:paraId="727065E2" w14:textId="3CB0C26A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"teisiti teavitama" ei tundunud päris täpne</w:t>
      </w:r>
    </w:p>
  </w:comment>
  <w:comment w:initials="MK" w:author="Mari Koik - JUSTDIGI" w:date="2026-01-27T17:15:00Z" w:id="177">
    <w:p w:rsidR="00D613D5" w:rsidP="00D613D5" w:rsidRDefault="00D613D5" w14:paraId="15814648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koolon</w:t>
      </w:r>
    </w:p>
  </w:comment>
  <w:comment w:initials="MK" w:author="Mari Koik - JUSTDIGI" w:date="2026-01-28T11:08:00Z" w:id="179">
    <w:p w:rsidR="008734C7" w:rsidP="008734C7" w:rsidRDefault="008734C7" w14:paraId="786075D0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ühtlus</w:t>
      </w:r>
    </w:p>
  </w:comment>
  <w:comment w:initials="MK" w:author="Mari Koik - JUSTDIGI" w:date="2026-01-26T12:00:00Z" w:id="183">
    <w:p w:rsidR="003A0639" w:rsidP="003A0639" w:rsidRDefault="003A0639" w14:paraId="0D1090B7" w14:textId="6D2350D6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i ära</w:t>
      </w:r>
    </w:p>
  </w:comment>
  <w:comment w:initials="MJ" w:author="Markus Ühtigi - JUSTDIGI" w:date="2026-01-28T19:30:00Z" w:id="186">
    <w:p w:rsidR="00D678BF" w:rsidRDefault="00D678BF" w14:paraId="54990CC0" w14:textId="5B518C29">
      <w:r>
        <w:annotationRef/>
      </w:r>
      <w:r w:rsidRPr="5468D703">
        <w:t>"§-des".</w:t>
      </w:r>
    </w:p>
  </w:comment>
  <w:comment w:initials="MK" w:author="Mari Koik - JUSTDIGI" w:date="2026-01-28T11:11:00Z" w:id="190">
    <w:p w:rsidR="00F67D78" w:rsidP="00F67D78" w:rsidRDefault="00C11F91" w14:paraId="3D35A475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F67D78">
        <w:t>Või: tekst? Kuna see ongi kogu tekst?</w:t>
      </w:r>
    </w:p>
  </w:comment>
  <w:comment w:initials="MK" w:author="Mari Koik - JUSTDIGI" w:date="2026-01-26T13:38:00Z" w:id="191">
    <w:p w:rsidR="002C21D0" w:rsidP="002C21D0" w:rsidRDefault="002C21D0" w14:paraId="23E6717C" w14:textId="0C09CE01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 xml:space="preserve"> i</w:t>
      </w:r>
    </w:p>
  </w:comment>
  <w:comment w:initials="MK" w:author="Mari Koik - JUSTDIGI" w:date="2026-01-28T11:12:00Z" w:id="193">
    <w:p w:rsidR="00F67D78" w:rsidP="00F67D78" w:rsidRDefault="00E30D53" w14:paraId="56B69B51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F67D78">
        <w:t>Või: tekst</w:t>
      </w:r>
    </w:p>
  </w:comment>
  <w:comment w:initials="MK" w:author="Mari Koik - JUSTDIGI" w:date="2026-01-28T11:12:00Z" w:id="195">
    <w:p w:rsidR="00F67D78" w:rsidP="00F67D78" w:rsidRDefault="00C33935" w14:paraId="153BB4F1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F67D78">
        <w:t>Või: tekst</w:t>
      </w:r>
    </w:p>
  </w:comment>
  <w:comment w:initials="MK" w:author="Mari Koik - JUSTDIGI" w:date="2026-01-28T11:33:00Z" w:id="207">
    <w:p w:rsidR="00A209B6" w:rsidP="00A209B6" w:rsidRDefault="005D6632" w14:paraId="2FE6A3B9" w14:textId="3A8376C4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A209B6">
        <w:t xml:space="preserve">On vist mõeldud siiski loomaliike? </w:t>
      </w:r>
    </w:p>
  </w:comment>
  <w:comment w:initials="MK" w:author="Mari Koik - JUSTDIGI" w:date="2026-01-28T11:35:00Z" w:id="212">
    <w:p w:rsidR="00820A43" w:rsidP="00820A43" w:rsidRDefault="00820A43" w14:paraId="66D0DAAD" w14:textId="7164D08D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sama</w:t>
      </w:r>
    </w:p>
  </w:comment>
  <w:comment w:initials="MK" w:author="Mari Koik - JUSTDIGI" w:date="2026-01-26T13:52:00Z" w:id="215">
    <w:p w:rsidR="00A209B6" w:rsidP="00A209B6" w:rsidRDefault="000C3C80" w14:paraId="129A9EA4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A209B6">
        <w:t>Kas siin ei võiks olla lihtsalt: hävitamine ja kahjustamine</w:t>
      </w:r>
    </w:p>
  </w:comment>
  <w:comment w:initials="MJ" w:author="Markus Ühtigi - JUSTDIGI" w:date="2026-01-28T19:43:00Z" w:id="216">
    <w:p w:rsidR="00D678BF" w:rsidRDefault="00D678BF" w14:paraId="712B5C8B" w14:textId="23C8F07F">
      <w:r>
        <w:annotationRef/>
      </w:r>
      <w:r w:rsidRPr="3568EE9F">
        <w:t>Pole tühikut vahele vaja.</w:t>
      </w:r>
    </w:p>
  </w:comment>
  <w:comment w:initials="MK" w:author="Mari Koik - JUSTDIGI" w:date="2026-01-28T11:44:00Z" w:id="217">
    <w:p w:rsidR="00A14299" w:rsidP="00A14299" w:rsidRDefault="00A14299" w14:paraId="75722109" w14:textId="333148D1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Kehtiva LKS-i sõnastuse eeskujul. Seal ei ole sõnaühendeid "looduslik loomastik" ja "looduslik taimestik".</w:t>
      </w:r>
    </w:p>
  </w:comment>
  <w:comment w:initials="MK" w:author="Mari Koik - JUSTDIGI" w:date="2026-01-28T11:40:00Z" w:id="226">
    <w:p w:rsidR="00B54DEA" w:rsidP="00B54DEA" w:rsidRDefault="00B54DEA" w14:paraId="25428E0B" w14:textId="7DC981F2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nii?</w:t>
      </w:r>
    </w:p>
  </w:comment>
  <w:comment w:initials="MK" w:author="Mari Koik - JUSTDIGI" w:date="2026-01-28T11:49:00Z" w:id="231">
    <w:p w:rsidR="006C1DE4" w:rsidP="006C1DE4" w:rsidRDefault="006C1DE4" w14:paraId="187D58E9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Arvestatakse pigem hüvitis kui hüvitamine.</w:t>
      </w:r>
    </w:p>
  </w:comment>
  <w:comment w:initials="MK" w:author="Mari Koik - JUSTDIGI" w:date="2026-01-26T14:41:00Z" w:id="243">
    <w:p w:rsidR="00ED73CF" w:rsidP="00ED73CF" w:rsidRDefault="00ED73CF" w14:paraId="28D7B565" w14:textId="63038ECF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 võiks?</w:t>
      </w:r>
    </w:p>
  </w:comment>
  <w:comment w:initials="MK" w:author="Mari Koik - JUSTDIGI" w:date="2026-01-28T12:19:00Z" w:id="249">
    <w:p w:rsidR="006F5352" w:rsidP="006F5352" w:rsidRDefault="006F5352" w14:paraId="2E90A314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Ühtlustasin punktiga 2</w:t>
      </w:r>
    </w:p>
  </w:comment>
  <w:comment w:initials="MK" w:author="Mari Koik - JUSTDIGI" w:date="2026-01-28T12:24:00Z" w:id="255">
    <w:p w:rsidR="00EC2422" w:rsidP="00EC2422" w:rsidRDefault="005868BD" w14:paraId="23219AA2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EC2422">
        <w:t>Ühtlustasin ajakasutuse</w:t>
      </w:r>
    </w:p>
  </w:comment>
  <w:comment w:initials="MK" w:author="Mari Koik - JUSTDIGI" w:date="2026-01-28T13:08:00Z" w:id="260">
    <w:p w:rsidR="00A37DAA" w:rsidP="00A37DAA" w:rsidRDefault="0072635C" w14:paraId="617BCC00" w14:textId="34825300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A37DAA">
        <w:t>Või: või</w:t>
      </w:r>
    </w:p>
  </w:comment>
  <w:comment w:initials="MK" w:author="Mari Koik - JUSTDIGI" w:date="2026-01-28T13:10:00Z" w:id="261">
    <w:p w:rsidR="00472EF8" w:rsidP="00472EF8" w:rsidRDefault="00472EF8" w14:paraId="62818E94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ühtlus</w:t>
      </w:r>
    </w:p>
  </w:comment>
  <w:comment w:initials="MK" w:author="Mari Koik - JUSTDIGI" w:date="2026-01-28T13:12:00Z" w:id="265">
    <w:p w:rsidR="002228D7" w:rsidP="002228D7" w:rsidRDefault="002228D7" w14:paraId="7C0DF376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ühtlus</w:t>
      </w:r>
    </w:p>
  </w:comment>
  <w:comment w:initials="MK" w:author="Mari Koik - JUSTDIGI" w:date="2026-01-28T13:17:00Z" w:id="269">
    <w:p w:rsidR="00EC2422" w:rsidP="00EC2422" w:rsidRDefault="00AF4C02" w14:paraId="47C7D804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EC2422">
        <w:t>Ühtlustasin sõnastuse</w:t>
      </w:r>
    </w:p>
  </w:comment>
  <w:comment w:initials="MK" w:author="Mari Koik - JUSTDIGI" w:date="2026-01-27T15:47:00Z" w:id="317">
    <w:p w:rsidR="00A557A6" w:rsidP="00A557A6" w:rsidRDefault="00A557A6" w14:paraId="0CAB4B98" w14:textId="2CB270AC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mõte jäi õigeks?</w:t>
      </w:r>
    </w:p>
  </w:comment>
  <w:comment w:initials="MK" w:author="Mari Koik - JUSTDIGI" w:date="2026-01-28T14:08:00Z" w:id="331">
    <w:p w:rsidR="00A43B6C" w:rsidP="00A43B6C" w:rsidRDefault="00A43B6C" w14:paraId="36736796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Kas nii võiks?</w:t>
      </w:r>
    </w:p>
  </w:comment>
  <w:comment w:initials="MK" w:author="Mari Koik - JUSTDIGI" w:date="2026-01-28T14:06:00Z" w:id="353">
    <w:p w:rsidR="005273BB" w:rsidP="005273BB" w:rsidRDefault="002E0484" w14:paraId="61A901D3" w14:textId="7777777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 w:rsidR="005273BB">
        <w:t>Piisab ehk ainsusest</w:t>
      </w:r>
    </w:p>
  </w:comment>
  <w:comment w:initials="MK" w:author="Mari Koik - JUSTDIGI" w:date="2026-01-28T11:29:00Z" w:id="361">
    <w:p w:rsidR="00962C50" w:rsidP="00962C50" w:rsidRDefault="00962C50" w14:paraId="10455B83" w14:textId="0F122DC7">
      <w:pPr>
        <w:pStyle w:val="CommentText"/>
        <w:ind w:left="0" w:firstLine="0"/>
        <w:jc w:val="left"/>
      </w:pPr>
      <w:r>
        <w:rPr>
          <w:rStyle w:val="CommentReference"/>
        </w:rPr>
        <w:annotationRef/>
      </w:r>
      <w:r>
        <w:t>8</w:t>
      </w:r>
      <w:r>
        <w:rPr>
          <w:vertAlign w:val="superscript"/>
        </w:rPr>
        <w:t>3</w:t>
      </w:r>
      <w:r>
        <w:t xml:space="preserve"> on olemas</w:t>
      </w:r>
    </w:p>
  </w:comment>
  <w:comment xmlns:w="http://schemas.openxmlformats.org/wordprocessingml/2006/main" w:initials="MJ" w:author="Markus Ühtigi - JUSTDIGI" w:date="2026-01-30T08:02:23" w:id="1123735352">
    <w:p xmlns:w14="http://schemas.microsoft.com/office/word/2010/wordml" xmlns:w="http://schemas.openxmlformats.org/wordprocessingml/2006/main" w:rsidR="3B5F37CD" w:rsidRDefault="3BFC513D" w14:paraId="6CB38C03" w14:textId="74272208">
      <w:pPr>
        <w:pStyle w:val="CommentText"/>
      </w:pPr>
      <w:r>
        <w:rPr>
          <w:rStyle w:val="CommentReference"/>
        </w:rPr>
        <w:annotationRef/>
      </w:r>
      <w:r w:rsidRPr="7366EA8B" w:rsidR="1230F2DB">
        <w:t>Võiks paremale joondatud olla.</w:t>
      </w:r>
    </w:p>
  </w:comment>
  <w:comment xmlns:w="http://schemas.openxmlformats.org/wordprocessingml/2006/main" w:initials="MJ" w:author="Markus Ühtigi - JUSTDIGI" w:date="2026-01-30T08:59:48" w:id="8015968">
    <w:p xmlns:w14="http://schemas.microsoft.com/office/word/2010/wordml" xmlns:w="http://schemas.openxmlformats.org/wordprocessingml/2006/main" w:rsidR="719F3809" w:rsidRDefault="4FCA1C4E" w14:paraId="583570F4" w14:textId="42225EBF">
      <w:pPr>
        <w:pStyle w:val="CommentText"/>
      </w:pPr>
      <w:r>
        <w:rPr>
          <w:rStyle w:val="CommentReference"/>
        </w:rPr>
        <w:annotationRef/>
      </w:r>
      <w:r w:rsidRPr="2E970212" w:rsidR="573C163A">
        <w:t>Juhin tähelepanu pealkirja ja sisu seosele siin. Sisust on kadunud seiret puudutav, kuid pealkirjas on seire veel sees.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2B5CCA4"/>
  <w15:commentEx w15:done="0" w15:paraId="5AC706C7"/>
  <w15:commentEx w15:done="0" w15:paraId="252EB1FC"/>
  <w15:commentEx w15:done="0" w15:paraId="6B3C30AA"/>
  <w15:commentEx w15:done="0" w15:paraId="06739DC5"/>
  <w15:commentEx w15:done="0" w15:paraId="446F8AFB"/>
  <w15:commentEx w15:done="0" w15:paraId="26AFE3B7"/>
  <w15:commentEx w15:done="0" w15:paraId="4B3F0D3F"/>
  <w15:commentEx w15:done="0" w15:paraId="6A9E019A"/>
  <w15:commentEx w15:done="0" w15:paraId="33035E87"/>
  <w15:commentEx w15:done="0" w15:paraId="787A088E"/>
  <w15:commentEx w15:done="0" w15:paraId="5EF24422"/>
  <w15:commentEx w15:done="0" w15:paraId="73C24318"/>
  <w15:commentEx w15:done="0" w15:paraId="68CB3436"/>
  <w15:commentEx w15:done="0" w15:paraId="57F8583C"/>
  <w15:commentEx w15:done="0" w15:paraId="64A67886"/>
  <w15:commentEx w15:done="0" w15:paraId="47D7A673"/>
  <w15:commentEx w15:done="0" w15:paraId="0DE8BB2B"/>
  <w15:commentEx w15:done="0" w15:paraId="6A0E8FBA"/>
  <w15:commentEx w15:done="0" w15:paraId="2452AE44"/>
  <w15:commentEx w15:done="0" w15:paraId="3A42DBA4"/>
  <w15:commentEx w15:done="0" w15:paraId="1D00AC10"/>
  <w15:commentEx w15:done="0" w15:paraId="154AF391"/>
  <w15:commentEx w15:done="0" w15:paraId="17C59DAC"/>
  <w15:commentEx w15:done="0" w15:paraId="727065E2"/>
  <w15:commentEx w15:done="0" w15:paraId="15814648"/>
  <w15:commentEx w15:done="0" w15:paraId="786075D0"/>
  <w15:commentEx w15:done="0" w15:paraId="0D1090B7"/>
  <w15:commentEx w15:done="0" w15:paraId="54990CC0"/>
  <w15:commentEx w15:done="0" w15:paraId="3D35A475"/>
  <w15:commentEx w15:done="0" w15:paraId="23E6717C"/>
  <w15:commentEx w15:done="0" w15:paraId="56B69B51"/>
  <w15:commentEx w15:done="0" w15:paraId="153BB4F1"/>
  <w15:commentEx w15:done="0" w15:paraId="2FE6A3B9"/>
  <w15:commentEx w15:done="0" w15:paraId="66D0DAAD"/>
  <w15:commentEx w15:done="0" w15:paraId="129A9EA4"/>
  <w15:commentEx w15:done="0" w15:paraId="712B5C8B"/>
  <w15:commentEx w15:done="0" w15:paraId="75722109"/>
  <w15:commentEx w15:done="0" w15:paraId="25428E0B"/>
  <w15:commentEx w15:done="0" w15:paraId="187D58E9"/>
  <w15:commentEx w15:done="0" w15:paraId="28D7B565"/>
  <w15:commentEx w15:done="0" w15:paraId="2E90A314"/>
  <w15:commentEx w15:done="0" w15:paraId="23219AA2"/>
  <w15:commentEx w15:done="0" w15:paraId="617BCC00"/>
  <w15:commentEx w15:done="0" w15:paraId="62818E94"/>
  <w15:commentEx w15:done="0" w15:paraId="7C0DF376"/>
  <w15:commentEx w15:done="0" w15:paraId="47C7D804"/>
  <w15:commentEx w15:done="0" w15:paraId="0CAB4B98"/>
  <w15:commentEx w15:done="0" w15:paraId="36736796"/>
  <w15:commentEx w15:done="0" w15:paraId="61A901D3"/>
  <w15:commentEx w15:done="0" w15:paraId="10455B83"/>
  <w15:commentEx w15:done="0" w15:paraId="6CB38C03"/>
  <w15:commentEx w15:done="0" w15:paraId="583570F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ECE39B" w16cex:dateUtc="2026-01-28T11:36:00Z"/>
  <w16cex:commentExtensible w16cex:durableId="0260D3DE" w16cex:dateUtc="2026-01-26T09:17:00Z"/>
  <w16cex:commentExtensible w16cex:durableId="41286961" w16cex:dateUtc="2026-01-27T13:55:00Z"/>
  <w16cex:commentExtensible w16cex:durableId="70C9BA20" w16cex:dateUtc="2026-01-27T14:00:00Z"/>
  <w16cex:commentExtensible w16cex:durableId="32130CBA" w16cex:dateUtc="2026-01-26T09:21:00Z"/>
  <w16cex:commentExtensible w16cex:durableId="53E0A3CE" w16cex:dateUtc="2026-01-27T12:53:00Z"/>
  <w16cex:commentExtensible w16cex:durableId="70E4D910" w16cex:dateUtc="2026-01-26T09:25:00Z"/>
  <w16cex:commentExtensible w16cex:durableId="2F84B7A8" w16cex:dateUtc="2026-01-26T09:29:00Z"/>
  <w16cex:commentExtensible w16cex:durableId="0261FDBB" w16cex:dateUtc="2026-01-27T14:15:00Z"/>
  <w16cex:commentExtensible w16cex:durableId="742A834B" w16cex:dateUtc="2026-01-28T16:56:00Z"/>
  <w16cex:commentExtensible w16cex:durableId="3C10591B" w16cex:dateUtc="2026-01-28T12:10:00Z"/>
  <w16cex:commentExtensible w16cex:durableId="232FC8C9" w16cex:dateUtc="2026-01-28T15:49:00Z"/>
  <w16cex:commentExtensible w16cex:durableId="7897CE97" w16cex:dateUtc="2026-01-27T14:17:00Z"/>
  <w16cex:commentExtensible w16cex:durableId="1CBCB266" w16cex:dateUtc="2026-01-27T13:02:00Z"/>
  <w16cex:commentExtensible w16cex:durableId="76B2E3AF" w16cex:dateUtc="2026-01-27T14:13:00Z"/>
  <w16cex:commentExtensible w16cex:durableId="38BE7DA6" w16cex:dateUtc="2026-01-28T16:44:00Z"/>
  <w16cex:commentExtensible w16cex:durableId="70BC524E" w16cex:dateUtc="2026-01-27T14:35:00Z"/>
  <w16cex:commentExtensible w16cex:durableId="2AFD5DEE" w16cex:dateUtc="2026-01-27T14:33:00Z"/>
  <w16cex:commentExtensible w16cex:durableId="5666FB34" w16cex:dateUtc="2026-01-26T09:42:00Z"/>
  <w16cex:commentExtensible w16cex:durableId="181BC11D" w16cex:dateUtc="2026-01-26T09:45:00Z"/>
  <w16cex:commentExtensible w16cex:durableId="3D11A816" w16cex:dateUtc="2026-01-26T09:46:00Z"/>
  <w16cex:commentExtensible w16cex:durableId="53241425" w16cex:dateUtc="2026-01-27T13:08:00Z"/>
  <w16cex:commentExtensible w16cex:durableId="1AD4AC43" w16cex:dateUtc="2026-01-29T12:21:00Z"/>
  <w16cex:commentExtensible w16cex:durableId="416FD2D3" w16cex:dateUtc="2026-01-28T09:08:00Z"/>
  <w16cex:commentExtensible w16cex:durableId="794D7981" w16cex:dateUtc="2026-01-26T09:59:00Z"/>
  <w16cex:commentExtensible w16cex:durableId="79B2AFAF" w16cex:dateUtc="2026-01-27T15:15:00Z"/>
  <w16cex:commentExtensible w16cex:durableId="5957AADF" w16cex:dateUtc="2026-01-28T09:08:00Z"/>
  <w16cex:commentExtensible w16cex:durableId="160BB2B8" w16cex:dateUtc="2026-01-26T10:00:00Z"/>
  <w16cex:commentExtensible w16cex:durableId="0159ECA1" w16cex:dateUtc="2026-01-28T17:30:00Z"/>
  <w16cex:commentExtensible w16cex:durableId="77338D88" w16cex:dateUtc="2026-01-28T09:11:00Z"/>
  <w16cex:commentExtensible w16cex:durableId="0A87B26D" w16cex:dateUtc="2026-01-26T11:38:00Z"/>
  <w16cex:commentExtensible w16cex:durableId="68CDF5EC" w16cex:dateUtc="2026-01-28T09:12:00Z"/>
  <w16cex:commentExtensible w16cex:durableId="4FAFC058" w16cex:dateUtc="2026-01-28T09:12:00Z"/>
  <w16cex:commentExtensible w16cex:durableId="451020F7" w16cex:dateUtc="2026-01-28T09:33:00Z"/>
  <w16cex:commentExtensible w16cex:durableId="03F9FF74" w16cex:dateUtc="2026-01-28T09:35:00Z"/>
  <w16cex:commentExtensible w16cex:durableId="14CBCC12" w16cex:dateUtc="2026-01-26T11:52:00Z"/>
  <w16cex:commentExtensible w16cex:durableId="4B66A51A" w16cex:dateUtc="2026-01-28T17:43:00Z"/>
  <w16cex:commentExtensible w16cex:durableId="065B26E6" w16cex:dateUtc="2026-01-28T09:44:00Z"/>
  <w16cex:commentExtensible w16cex:durableId="45B0AC05" w16cex:dateUtc="2026-01-28T09:40:00Z"/>
  <w16cex:commentExtensible w16cex:durableId="3AD11B0D" w16cex:dateUtc="2026-01-28T09:49:00Z"/>
  <w16cex:commentExtensible w16cex:durableId="668C8FA8" w16cex:dateUtc="2026-01-26T12:41:00Z"/>
  <w16cex:commentExtensible w16cex:durableId="03A28376" w16cex:dateUtc="2026-01-28T10:19:00Z"/>
  <w16cex:commentExtensible w16cex:durableId="6F7556B3" w16cex:dateUtc="2026-01-28T10:24:00Z"/>
  <w16cex:commentExtensible w16cex:durableId="7ACBC38E" w16cex:dateUtc="2026-01-28T11:08:00Z"/>
  <w16cex:commentExtensible w16cex:durableId="1F77F787" w16cex:dateUtc="2026-01-28T11:10:00Z"/>
  <w16cex:commentExtensible w16cex:durableId="78D48653" w16cex:dateUtc="2026-01-28T11:12:00Z"/>
  <w16cex:commentExtensible w16cex:durableId="2E99B787" w16cex:dateUtc="2026-01-28T11:17:00Z"/>
  <w16cex:commentExtensible w16cex:durableId="5882A717" w16cex:dateUtc="2026-01-27T13:47:00Z"/>
  <w16cex:commentExtensible w16cex:durableId="71C38D5F" w16cex:dateUtc="2026-01-28T12:08:00Z"/>
  <w16cex:commentExtensible w16cex:durableId="35AF066D" w16cex:dateUtc="2026-01-28T12:06:00Z"/>
  <w16cex:commentExtensible w16cex:durableId="6D78EFAB" w16cex:dateUtc="2026-01-28T09:29:00Z"/>
  <w16cex:commentExtensible w16cex:durableId="2DCFDC8D" w16cex:dateUtc="2026-01-30T06:02:23.447Z"/>
  <w16cex:commentExtensible w16cex:durableId="22B08C75" w16cex:dateUtc="2026-01-30T06:59:48.09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2B5CCA4" w16cid:durableId="25ECE39B"/>
  <w16cid:commentId w16cid:paraId="5AC706C7" w16cid:durableId="0260D3DE"/>
  <w16cid:commentId w16cid:paraId="252EB1FC" w16cid:durableId="41286961"/>
  <w16cid:commentId w16cid:paraId="6B3C30AA" w16cid:durableId="70C9BA20"/>
  <w16cid:commentId w16cid:paraId="06739DC5" w16cid:durableId="32130CBA"/>
  <w16cid:commentId w16cid:paraId="446F8AFB" w16cid:durableId="53E0A3CE"/>
  <w16cid:commentId w16cid:paraId="26AFE3B7" w16cid:durableId="70E4D910"/>
  <w16cid:commentId w16cid:paraId="4B3F0D3F" w16cid:durableId="2F84B7A8"/>
  <w16cid:commentId w16cid:paraId="6A9E019A" w16cid:durableId="0261FDBB"/>
  <w16cid:commentId w16cid:paraId="33035E87" w16cid:durableId="742A834B"/>
  <w16cid:commentId w16cid:paraId="787A088E" w16cid:durableId="3C10591B"/>
  <w16cid:commentId w16cid:paraId="5EF24422" w16cid:durableId="232FC8C9"/>
  <w16cid:commentId w16cid:paraId="73C24318" w16cid:durableId="7897CE97"/>
  <w16cid:commentId w16cid:paraId="68CB3436" w16cid:durableId="1CBCB266"/>
  <w16cid:commentId w16cid:paraId="57F8583C" w16cid:durableId="76B2E3AF"/>
  <w16cid:commentId w16cid:paraId="64A67886" w16cid:durableId="38BE7DA6"/>
  <w16cid:commentId w16cid:paraId="47D7A673" w16cid:durableId="70BC524E"/>
  <w16cid:commentId w16cid:paraId="0DE8BB2B" w16cid:durableId="2AFD5DEE"/>
  <w16cid:commentId w16cid:paraId="6A0E8FBA" w16cid:durableId="5666FB34"/>
  <w16cid:commentId w16cid:paraId="2452AE44" w16cid:durableId="181BC11D"/>
  <w16cid:commentId w16cid:paraId="3A42DBA4" w16cid:durableId="3D11A816"/>
  <w16cid:commentId w16cid:paraId="1D00AC10" w16cid:durableId="53241425"/>
  <w16cid:commentId w16cid:paraId="154AF391" w16cid:durableId="1AD4AC43"/>
  <w16cid:commentId w16cid:paraId="17C59DAC" w16cid:durableId="416FD2D3"/>
  <w16cid:commentId w16cid:paraId="727065E2" w16cid:durableId="794D7981"/>
  <w16cid:commentId w16cid:paraId="15814648" w16cid:durableId="79B2AFAF"/>
  <w16cid:commentId w16cid:paraId="786075D0" w16cid:durableId="5957AADF"/>
  <w16cid:commentId w16cid:paraId="0D1090B7" w16cid:durableId="160BB2B8"/>
  <w16cid:commentId w16cid:paraId="54990CC0" w16cid:durableId="0159ECA1"/>
  <w16cid:commentId w16cid:paraId="3D35A475" w16cid:durableId="77338D88"/>
  <w16cid:commentId w16cid:paraId="23E6717C" w16cid:durableId="0A87B26D"/>
  <w16cid:commentId w16cid:paraId="56B69B51" w16cid:durableId="68CDF5EC"/>
  <w16cid:commentId w16cid:paraId="153BB4F1" w16cid:durableId="4FAFC058"/>
  <w16cid:commentId w16cid:paraId="2FE6A3B9" w16cid:durableId="451020F7"/>
  <w16cid:commentId w16cid:paraId="66D0DAAD" w16cid:durableId="03F9FF74"/>
  <w16cid:commentId w16cid:paraId="129A9EA4" w16cid:durableId="14CBCC12"/>
  <w16cid:commentId w16cid:paraId="712B5C8B" w16cid:durableId="4B66A51A"/>
  <w16cid:commentId w16cid:paraId="75722109" w16cid:durableId="065B26E6"/>
  <w16cid:commentId w16cid:paraId="25428E0B" w16cid:durableId="45B0AC05"/>
  <w16cid:commentId w16cid:paraId="187D58E9" w16cid:durableId="3AD11B0D"/>
  <w16cid:commentId w16cid:paraId="28D7B565" w16cid:durableId="668C8FA8"/>
  <w16cid:commentId w16cid:paraId="2E90A314" w16cid:durableId="03A28376"/>
  <w16cid:commentId w16cid:paraId="23219AA2" w16cid:durableId="6F7556B3"/>
  <w16cid:commentId w16cid:paraId="617BCC00" w16cid:durableId="7ACBC38E"/>
  <w16cid:commentId w16cid:paraId="62818E94" w16cid:durableId="1F77F787"/>
  <w16cid:commentId w16cid:paraId="7C0DF376" w16cid:durableId="78D48653"/>
  <w16cid:commentId w16cid:paraId="47C7D804" w16cid:durableId="2E99B787"/>
  <w16cid:commentId w16cid:paraId="0CAB4B98" w16cid:durableId="5882A717"/>
  <w16cid:commentId w16cid:paraId="36736796" w16cid:durableId="71C38D5F"/>
  <w16cid:commentId w16cid:paraId="61A901D3" w16cid:durableId="35AF066D"/>
  <w16cid:commentId w16cid:paraId="10455B83" w16cid:durableId="6D78EFAB"/>
  <w16cid:commentId w16cid:paraId="6CB38C03" w16cid:durableId="2DCFDC8D"/>
  <w16cid:commentId w16cid:paraId="583570F4" w16cid:durableId="22B08C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7341" w:rsidP="0031384B" w:rsidRDefault="00537341" w14:paraId="40A9C795" w14:textId="77777777">
      <w:pPr>
        <w:spacing w:after="0" w:line="240" w:lineRule="auto"/>
      </w:pPr>
      <w:r>
        <w:separator/>
      </w:r>
    </w:p>
  </w:endnote>
  <w:endnote w:type="continuationSeparator" w:id="0">
    <w:p w:rsidR="00537341" w:rsidP="0031384B" w:rsidRDefault="00537341" w14:paraId="474F8336" w14:textId="77777777">
      <w:pPr>
        <w:spacing w:after="0" w:line="240" w:lineRule="auto"/>
      </w:pPr>
      <w:r>
        <w:continuationSeparator/>
      </w:r>
    </w:p>
  </w:endnote>
  <w:endnote w:type="continuationNotice" w:id="1">
    <w:p w:rsidR="00537341" w:rsidRDefault="00537341" w14:paraId="7D03726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8562993"/>
      <w:docPartObj>
        <w:docPartGallery w:val="Page Numbers (Bottom of Page)"/>
        <w:docPartUnique/>
      </w:docPartObj>
    </w:sdtPr>
    <w:sdtContent>
      <w:p w:rsidR="006D6C17" w:rsidP="0065339A" w:rsidRDefault="006D6C17" w14:paraId="6A7AAA47" w14:textId="147A8F4F">
        <w:pPr>
          <w:pStyle w:val="Footer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B32">
          <w:rPr>
            <w:noProof/>
          </w:rPr>
          <w:t>2</w:t>
        </w:r>
        <w:r>
          <w:fldChar w:fldCharType="end"/>
        </w:r>
      </w:p>
    </w:sdtContent>
  </w:sdt>
  <w:p w:rsidR="006D6C17" w:rsidRDefault="006D6C17" w14:paraId="049F5CB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7341" w:rsidP="0031384B" w:rsidRDefault="00537341" w14:paraId="5FF3413F" w14:textId="77777777">
      <w:pPr>
        <w:spacing w:after="0" w:line="240" w:lineRule="auto"/>
      </w:pPr>
      <w:r>
        <w:separator/>
      </w:r>
    </w:p>
  </w:footnote>
  <w:footnote w:type="continuationSeparator" w:id="0">
    <w:p w:rsidR="00537341" w:rsidP="0031384B" w:rsidRDefault="00537341" w14:paraId="31602C65" w14:textId="77777777">
      <w:pPr>
        <w:spacing w:after="0" w:line="240" w:lineRule="auto"/>
      </w:pPr>
      <w:r>
        <w:continuationSeparator/>
      </w:r>
    </w:p>
  </w:footnote>
  <w:footnote w:type="continuationNotice" w:id="1">
    <w:p w:rsidR="00537341" w:rsidRDefault="00537341" w14:paraId="3056FD4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4D66" w:rsidRDefault="00444D66" w14:paraId="0796603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837BC"/>
    <w:multiLevelType w:val="hybridMultilevel"/>
    <w:tmpl w:val="48765966"/>
    <w:lvl w:ilvl="0" w:tplc="FBB26B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1292E"/>
    <w:multiLevelType w:val="hybridMultilevel"/>
    <w:tmpl w:val="1590746C"/>
    <w:lvl w:ilvl="0" w:tplc="D9B6A626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8F1496A2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2AA8C8F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5254DE9C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84C04214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4F7A5AD4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0A604D5E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9B0466B4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81A2815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08FB33D2"/>
    <w:multiLevelType w:val="hybridMultilevel"/>
    <w:tmpl w:val="663A23CC"/>
    <w:lvl w:ilvl="0" w:tplc="8CC49CD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5912909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661A5EE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5A82C318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19F41542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099ACDD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2174B09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A470CF9A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C466F524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0ABF6547"/>
    <w:multiLevelType w:val="hybridMultilevel"/>
    <w:tmpl w:val="540E11EA"/>
    <w:lvl w:ilvl="0" w:tplc="B7585A94">
      <w:start w:val="1"/>
      <w:numFmt w:val="decimal"/>
      <w:lvlText w:val="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696483D4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D518919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96A25832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F7BEE98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8B9AF36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80DCFDF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D75ECB5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A47E230E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0B0161B8"/>
    <w:multiLevelType w:val="hybridMultilevel"/>
    <w:tmpl w:val="92F8ADC4"/>
    <w:lvl w:ilvl="0" w:tplc="04250011">
      <w:start w:val="12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36AE"/>
    <w:multiLevelType w:val="hybridMultilevel"/>
    <w:tmpl w:val="D69E18AE"/>
    <w:lvl w:ilvl="0" w:tplc="1246546A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E66C4A9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083C2A1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EB0CBE8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D3D4017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5EAC86A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3BD494DA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0A1E927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2618BE7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0D814C32"/>
    <w:multiLevelType w:val="hybridMultilevel"/>
    <w:tmpl w:val="C22A7424"/>
    <w:lvl w:ilvl="0" w:tplc="1CA66894">
      <w:start w:val="1"/>
      <w:numFmt w:val="decimal"/>
      <w:lvlText w:val="%1)"/>
      <w:lvlJc w:val="left"/>
      <w:pPr>
        <w:ind w:left="25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7472DA4C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3C0AAC76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9DAC415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FC282A82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48A2CBB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9BF446DA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7AFCB6EE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6300FC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11022A00"/>
    <w:multiLevelType w:val="hybridMultilevel"/>
    <w:tmpl w:val="D9C265EE"/>
    <w:lvl w:ilvl="0" w:tplc="CB447258">
      <w:start w:val="1"/>
      <w:numFmt w:val="decimal"/>
      <w:lvlText w:val="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04FA4518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34E22F2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7AC44C98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BE7C0A7E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FE00F11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83409A7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4DD07D8A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9C06019E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11F52541"/>
    <w:multiLevelType w:val="hybridMultilevel"/>
    <w:tmpl w:val="AEA8D68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B687B"/>
    <w:multiLevelType w:val="hybridMultilevel"/>
    <w:tmpl w:val="F82A1C60"/>
    <w:lvl w:ilvl="0" w:tplc="F6DC0C82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1FEC2B5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EC86503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79C4FAEC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CCC2E6FE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DE8917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06BCDC0C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4C688964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EEAB80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0" w15:restartNumberingAfterBreak="0">
    <w:nsid w:val="144310C9"/>
    <w:multiLevelType w:val="hybridMultilevel"/>
    <w:tmpl w:val="4C12DF02"/>
    <w:lvl w:ilvl="0" w:tplc="D5A0D5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01143"/>
    <w:multiLevelType w:val="hybridMultilevel"/>
    <w:tmpl w:val="DFC4FB82"/>
    <w:lvl w:ilvl="0" w:tplc="03AC4DC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41AF2"/>
    <w:multiLevelType w:val="multilevel"/>
    <w:tmpl w:val="D5AA650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A6E1AD7"/>
    <w:multiLevelType w:val="hybridMultilevel"/>
    <w:tmpl w:val="21CC02C8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4560BD"/>
    <w:multiLevelType w:val="hybridMultilevel"/>
    <w:tmpl w:val="ED20A816"/>
    <w:lvl w:ilvl="0" w:tplc="04C091F6">
      <w:start w:val="1"/>
      <w:numFmt w:val="decimal"/>
      <w:lvlText w:val="%1)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0AD00CDC">
      <w:start w:val="1"/>
      <w:numFmt w:val="lowerLetter"/>
      <w:lvlText w:val="%2"/>
      <w:lvlJc w:val="left"/>
      <w:pPr>
        <w:ind w:left="82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D0EEF870">
      <w:start w:val="1"/>
      <w:numFmt w:val="lowerRoman"/>
      <w:lvlText w:val="%3"/>
      <w:lvlJc w:val="left"/>
      <w:pPr>
        <w:ind w:left="154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7A58FA40">
      <w:start w:val="1"/>
      <w:numFmt w:val="decimal"/>
      <w:lvlText w:val="%4"/>
      <w:lvlJc w:val="left"/>
      <w:pPr>
        <w:ind w:left="226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0A1661E2">
      <w:start w:val="1"/>
      <w:numFmt w:val="lowerLetter"/>
      <w:lvlText w:val="%5"/>
      <w:lvlJc w:val="left"/>
      <w:pPr>
        <w:ind w:left="298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8E9A4670">
      <w:start w:val="1"/>
      <w:numFmt w:val="lowerRoman"/>
      <w:lvlText w:val="%6"/>
      <w:lvlJc w:val="left"/>
      <w:pPr>
        <w:ind w:left="370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86AAA1D6">
      <w:start w:val="1"/>
      <w:numFmt w:val="decimal"/>
      <w:lvlText w:val="%7"/>
      <w:lvlJc w:val="left"/>
      <w:pPr>
        <w:ind w:left="442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0EA8A4A2">
      <w:start w:val="1"/>
      <w:numFmt w:val="lowerLetter"/>
      <w:lvlText w:val="%8"/>
      <w:lvlJc w:val="left"/>
      <w:pPr>
        <w:ind w:left="514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8848A86E">
      <w:start w:val="1"/>
      <w:numFmt w:val="lowerRoman"/>
      <w:lvlText w:val="%9"/>
      <w:lvlJc w:val="left"/>
      <w:pPr>
        <w:ind w:left="586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5" w15:restartNumberingAfterBreak="0">
    <w:nsid w:val="1CBD22DE"/>
    <w:multiLevelType w:val="hybridMultilevel"/>
    <w:tmpl w:val="BB38CDA6"/>
    <w:lvl w:ilvl="0" w:tplc="15EED000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34306022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4D1A66F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886E4B0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A482BA8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AD9E26B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A8902FDA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220741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1CA2EEDE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6" w15:restartNumberingAfterBreak="0">
    <w:nsid w:val="208F37C5"/>
    <w:multiLevelType w:val="hybridMultilevel"/>
    <w:tmpl w:val="608A2986"/>
    <w:lvl w:ilvl="0" w:tplc="691600CE">
      <w:start w:val="1"/>
      <w:numFmt w:val="decimal"/>
      <w:lvlText w:val="(%1)"/>
      <w:lvlJc w:val="left"/>
      <w:pPr>
        <w:ind w:left="14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5B728484">
      <w:start w:val="1"/>
      <w:numFmt w:val="lowerLetter"/>
      <w:lvlText w:val="%2"/>
      <w:lvlJc w:val="left"/>
      <w:pPr>
        <w:ind w:left="88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30381964">
      <w:start w:val="1"/>
      <w:numFmt w:val="lowerRoman"/>
      <w:lvlText w:val="%3"/>
      <w:lvlJc w:val="left"/>
      <w:pPr>
        <w:ind w:left="160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703C098E">
      <w:start w:val="1"/>
      <w:numFmt w:val="decimal"/>
      <w:lvlText w:val="%4"/>
      <w:lvlJc w:val="left"/>
      <w:pPr>
        <w:ind w:left="232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F3F23A66">
      <w:start w:val="1"/>
      <w:numFmt w:val="lowerLetter"/>
      <w:lvlText w:val="%5"/>
      <w:lvlJc w:val="left"/>
      <w:pPr>
        <w:ind w:left="304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DC787DF8">
      <w:start w:val="1"/>
      <w:numFmt w:val="lowerRoman"/>
      <w:lvlText w:val="%6"/>
      <w:lvlJc w:val="left"/>
      <w:pPr>
        <w:ind w:left="376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0A941EFA">
      <w:start w:val="1"/>
      <w:numFmt w:val="decimal"/>
      <w:lvlText w:val="%7"/>
      <w:lvlJc w:val="left"/>
      <w:pPr>
        <w:ind w:left="448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C818D250">
      <w:start w:val="1"/>
      <w:numFmt w:val="lowerLetter"/>
      <w:lvlText w:val="%8"/>
      <w:lvlJc w:val="left"/>
      <w:pPr>
        <w:ind w:left="520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FE14EB1C">
      <w:start w:val="1"/>
      <w:numFmt w:val="lowerRoman"/>
      <w:lvlText w:val="%9"/>
      <w:lvlJc w:val="left"/>
      <w:pPr>
        <w:ind w:left="592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7" w15:restartNumberingAfterBreak="0">
    <w:nsid w:val="216023FA"/>
    <w:multiLevelType w:val="hybridMultilevel"/>
    <w:tmpl w:val="ED36DF30"/>
    <w:lvl w:ilvl="0" w:tplc="BCFA51FA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4C560A5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8CA049B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7882AFEC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6D89C3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5752649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3EB4141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B2504CE6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7EEEDE84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8" w15:restartNumberingAfterBreak="0">
    <w:nsid w:val="219A514B"/>
    <w:multiLevelType w:val="hybridMultilevel"/>
    <w:tmpl w:val="CCFA4484"/>
    <w:lvl w:ilvl="0" w:tplc="1100A4C6">
      <w:start w:val="1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B85879D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97982AAA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132E3B2A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3970054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FCF0115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8048BD8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20F49DB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5A6791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9" w15:restartNumberingAfterBreak="0">
    <w:nsid w:val="223745A2"/>
    <w:multiLevelType w:val="hybridMultilevel"/>
    <w:tmpl w:val="6204BD68"/>
    <w:lvl w:ilvl="0" w:tplc="6D8606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8D3950"/>
    <w:multiLevelType w:val="hybridMultilevel"/>
    <w:tmpl w:val="F7E6BB52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28101562"/>
    <w:multiLevelType w:val="hybridMultilevel"/>
    <w:tmpl w:val="2CA06608"/>
    <w:lvl w:ilvl="0" w:tplc="AE0EED86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E290550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86A8725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E4FE632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0C9C312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A58EE00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AD90F84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7528051A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1DAEE05C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2" w15:restartNumberingAfterBreak="0">
    <w:nsid w:val="284D4CC0"/>
    <w:multiLevelType w:val="hybridMultilevel"/>
    <w:tmpl w:val="648225DA"/>
    <w:lvl w:ilvl="0" w:tplc="8AC678E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BCAEF62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4760B90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4A02782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E982D27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910AA21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C356680E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4EFA40C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C5CDA9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3" w15:restartNumberingAfterBreak="0">
    <w:nsid w:val="2AA71659"/>
    <w:multiLevelType w:val="hybridMultilevel"/>
    <w:tmpl w:val="184A13D4"/>
    <w:lvl w:ilvl="0" w:tplc="2730D8F4">
      <w:start w:val="1"/>
      <w:numFmt w:val="decimal"/>
      <w:lvlText w:val="%1)"/>
      <w:lvlJc w:val="left"/>
      <w:pPr>
        <w:ind w:left="25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A88C792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A76C4C24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8EC6E34A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213C49DC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0ED6839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C688CF8A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8566FE68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A68255CC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4" w15:restartNumberingAfterBreak="0">
    <w:nsid w:val="2B516BFE"/>
    <w:multiLevelType w:val="hybridMultilevel"/>
    <w:tmpl w:val="A10E419E"/>
    <w:lvl w:ilvl="0" w:tplc="9DEE3770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52E6CEE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DCA076CA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4B2BE6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F2FAED3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87EE410A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E70EC4A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5FC8ED6E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580650D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5" w15:restartNumberingAfterBreak="0">
    <w:nsid w:val="2B726329"/>
    <w:multiLevelType w:val="hybridMultilevel"/>
    <w:tmpl w:val="D7A67F4C"/>
    <w:lvl w:ilvl="0" w:tplc="0498B07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CEE2B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A0A33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53663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E166F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0DAFB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F6442E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E8202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3847B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6" w15:restartNumberingAfterBreak="0">
    <w:nsid w:val="2C4042C3"/>
    <w:multiLevelType w:val="hybridMultilevel"/>
    <w:tmpl w:val="A7E807C0"/>
    <w:lvl w:ilvl="0" w:tplc="1F52CF00">
      <w:start w:val="1"/>
      <w:numFmt w:val="decimal"/>
      <w:lvlText w:val="(%1)"/>
      <w:lvlJc w:val="left"/>
      <w:pPr>
        <w:ind w:left="1100" w:hanging="38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F2279E1"/>
    <w:multiLevelType w:val="hybridMultilevel"/>
    <w:tmpl w:val="0616D8CC"/>
    <w:lvl w:ilvl="0" w:tplc="AF62D2F2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07E094C8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65E6AB66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01509DFE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9022F63C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077C6DE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A3825BF2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CA00F008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06C401F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8" w15:restartNumberingAfterBreak="0">
    <w:nsid w:val="3140324C"/>
    <w:multiLevelType w:val="hybridMultilevel"/>
    <w:tmpl w:val="92A43574"/>
    <w:lvl w:ilvl="0" w:tplc="254E965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2C94AD3C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8932EF06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4F6E8D24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483480F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D1610C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4E18614C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F500BD7A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89B4308C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9" w15:restartNumberingAfterBreak="0">
    <w:nsid w:val="3440294A"/>
    <w:multiLevelType w:val="hybridMultilevel"/>
    <w:tmpl w:val="134A3ECE"/>
    <w:lvl w:ilvl="0" w:tplc="6A7CA8FA">
      <w:start w:val="2"/>
      <w:numFmt w:val="decimal"/>
      <w:lvlText w:val="(%1)"/>
      <w:lvlJc w:val="left"/>
      <w:pPr>
        <w:ind w:left="3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90" w:hanging="360"/>
      </w:pPr>
    </w:lvl>
    <w:lvl w:ilvl="2" w:tplc="0425001B" w:tentative="1">
      <w:start w:val="1"/>
      <w:numFmt w:val="lowerRoman"/>
      <w:lvlText w:val="%3."/>
      <w:lvlJc w:val="right"/>
      <w:pPr>
        <w:ind w:left="1810" w:hanging="180"/>
      </w:pPr>
    </w:lvl>
    <w:lvl w:ilvl="3" w:tplc="0425000F" w:tentative="1">
      <w:start w:val="1"/>
      <w:numFmt w:val="decimal"/>
      <w:lvlText w:val="%4."/>
      <w:lvlJc w:val="left"/>
      <w:pPr>
        <w:ind w:left="2530" w:hanging="360"/>
      </w:pPr>
    </w:lvl>
    <w:lvl w:ilvl="4" w:tplc="04250019" w:tentative="1">
      <w:start w:val="1"/>
      <w:numFmt w:val="lowerLetter"/>
      <w:lvlText w:val="%5."/>
      <w:lvlJc w:val="left"/>
      <w:pPr>
        <w:ind w:left="3250" w:hanging="360"/>
      </w:pPr>
    </w:lvl>
    <w:lvl w:ilvl="5" w:tplc="0425001B" w:tentative="1">
      <w:start w:val="1"/>
      <w:numFmt w:val="lowerRoman"/>
      <w:lvlText w:val="%6."/>
      <w:lvlJc w:val="right"/>
      <w:pPr>
        <w:ind w:left="3970" w:hanging="180"/>
      </w:pPr>
    </w:lvl>
    <w:lvl w:ilvl="6" w:tplc="0425000F" w:tentative="1">
      <w:start w:val="1"/>
      <w:numFmt w:val="decimal"/>
      <w:lvlText w:val="%7."/>
      <w:lvlJc w:val="left"/>
      <w:pPr>
        <w:ind w:left="4690" w:hanging="360"/>
      </w:pPr>
    </w:lvl>
    <w:lvl w:ilvl="7" w:tplc="04250019" w:tentative="1">
      <w:start w:val="1"/>
      <w:numFmt w:val="lowerLetter"/>
      <w:lvlText w:val="%8."/>
      <w:lvlJc w:val="left"/>
      <w:pPr>
        <w:ind w:left="5410" w:hanging="360"/>
      </w:pPr>
    </w:lvl>
    <w:lvl w:ilvl="8" w:tplc="042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0" w15:restartNumberingAfterBreak="0">
    <w:nsid w:val="37CB2A58"/>
    <w:multiLevelType w:val="hybridMultilevel"/>
    <w:tmpl w:val="6B3C78EC"/>
    <w:lvl w:ilvl="0" w:tplc="55E82986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5F5CD02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22100254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C48F1EE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DC3454B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DB945B8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ED72C27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629C824E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6A7693E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1" w15:restartNumberingAfterBreak="0">
    <w:nsid w:val="3A2E39C0"/>
    <w:multiLevelType w:val="hybridMultilevel"/>
    <w:tmpl w:val="4FD860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91125C"/>
    <w:multiLevelType w:val="hybridMultilevel"/>
    <w:tmpl w:val="32600A2E"/>
    <w:lvl w:ilvl="0" w:tplc="ECEE00F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4C0270A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193A3B2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F5AA0B28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0A4A4C2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1D8244F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3D903F9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60EE076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B1DA97C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3" w15:restartNumberingAfterBreak="0">
    <w:nsid w:val="3C5A129A"/>
    <w:multiLevelType w:val="hybridMultilevel"/>
    <w:tmpl w:val="B2F04786"/>
    <w:lvl w:ilvl="0" w:tplc="46CC9510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101C6304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022EE628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300E110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5E848A6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20EF01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F3FEFDB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CDD0223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24C2A12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4" w15:restartNumberingAfterBreak="0">
    <w:nsid w:val="3D1D3F76"/>
    <w:multiLevelType w:val="hybridMultilevel"/>
    <w:tmpl w:val="B8D0A638"/>
    <w:lvl w:ilvl="0" w:tplc="34D65726">
      <w:start w:val="5"/>
      <w:numFmt w:val="decimal"/>
      <w:lvlText w:val="%1)"/>
      <w:lvlJc w:val="left"/>
      <w:pPr>
        <w:ind w:left="25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9E407AB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62CCBA14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26B43CB2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DE563B4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A7F86CD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3D36A31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980738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5C0C9E04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5" w15:restartNumberingAfterBreak="0">
    <w:nsid w:val="3D2614D9"/>
    <w:multiLevelType w:val="hybridMultilevel"/>
    <w:tmpl w:val="D602839C"/>
    <w:lvl w:ilvl="0" w:tplc="96F4832C">
      <w:start w:val="9"/>
      <w:numFmt w:val="decimal"/>
      <w:lvlText w:val="%1)"/>
      <w:lvlJc w:val="left"/>
      <w:pPr>
        <w:ind w:left="37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95AEC79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E76245B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A483C8A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C30642C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C674E33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59EAAA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4498D5D4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CF06BEA8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6" w15:restartNumberingAfterBreak="0">
    <w:nsid w:val="3F3A60A5"/>
    <w:multiLevelType w:val="hybridMultilevel"/>
    <w:tmpl w:val="DB0E49A2"/>
    <w:lvl w:ilvl="0" w:tplc="4DF29C72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2B40AF28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19A42444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30C911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EDC283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B2A2DD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3B4C4F66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4CA4B904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805E2CF4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7" w15:restartNumberingAfterBreak="0">
    <w:nsid w:val="40A94E89"/>
    <w:multiLevelType w:val="hybridMultilevel"/>
    <w:tmpl w:val="25BCEE92"/>
    <w:lvl w:ilvl="0" w:tplc="0EC61966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D14A879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0E5AFDB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581C992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D75A5A5C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E95E644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89C83F8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0023E68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655E386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8" w15:restartNumberingAfterBreak="0">
    <w:nsid w:val="41522BE0"/>
    <w:multiLevelType w:val="hybridMultilevel"/>
    <w:tmpl w:val="8B301442"/>
    <w:lvl w:ilvl="0" w:tplc="A1C44B48">
      <w:start w:val="1"/>
      <w:numFmt w:val="decimal"/>
      <w:lvlText w:val="(%1)"/>
      <w:lvlJc w:val="left"/>
      <w:pPr>
        <w:ind w:left="345" w:hanging="360"/>
      </w:pPr>
      <w:rPr>
        <w:rFonts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9" w15:restartNumberingAfterBreak="0">
    <w:nsid w:val="43F83DAA"/>
    <w:multiLevelType w:val="hybridMultilevel"/>
    <w:tmpl w:val="B450FC8C"/>
    <w:lvl w:ilvl="0" w:tplc="15E2F808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17162F64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937436B4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184A1F08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BD18B22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05D4DDFA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6F61E5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DD20D05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507C329C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0" w15:restartNumberingAfterBreak="0">
    <w:nsid w:val="469B5E02"/>
    <w:multiLevelType w:val="hybridMultilevel"/>
    <w:tmpl w:val="89D074B8"/>
    <w:lvl w:ilvl="0" w:tplc="1DAA5D1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C9F8E66C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5D001F8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E4CA9ECA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2B049EEC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566AB7E6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6C244296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C18A4D08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949833E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1" w15:restartNumberingAfterBreak="0">
    <w:nsid w:val="4B117FAB"/>
    <w:multiLevelType w:val="hybridMultilevel"/>
    <w:tmpl w:val="1E7E10DC"/>
    <w:lvl w:ilvl="0" w:tplc="1B4CA4FA">
      <w:start w:val="1"/>
      <w:numFmt w:val="decimal"/>
      <w:lvlText w:val="%1)"/>
      <w:lvlJc w:val="left"/>
      <w:pPr>
        <w:ind w:left="720" w:hanging="360"/>
      </w:pPr>
    </w:lvl>
    <w:lvl w:ilvl="1" w:tplc="B9F213B4">
      <w:start w:val="1"/>
      <w:numFmt w:val="decimal"/>
      <w:lvlText w:val="%2)"/>
      <w:lvlJc w:val="left"/>
      <w:pPr>
        <w:ind w:left="720" w:hanging="360"/>
      </w:pPr>
    </w:lvl>
    <w:lvl w:ilvl="2" w:tplc="2FC2A1E8">
      <w:start w:val="1"/>
      <w:numFmt w:val="decimal"/>
      <w:lvlText w:val="%3)"/>
      <w:lvlJc w:val="left"/>
      <w:pPr>
        <w:ind w:left="720" w:hanging="360"/>
      </w:pPr>
    </w:lvl>
    <w:lvl w:ilvl="3" w:tplc="DA1AAC14">
      <w:start w:val="1"/>
      <w:numFmt w:val="decimal"/>
      <w:lvlText w:val="%4)"/>
      <w:lvlJc w:val="left"/>
      <w:pPr>
        <w:ind w:left="720" w:hanging="360"/>
      </w:pPr>
    </w:lvl>
    <w:lvl w:ilvl="4" w:tplc="E5DE3CA4">
      <w:start w:val="1"/>
      <w:numFmt w:val="decimal"/>
      <w:lvlText w:val="%5)"/>
      <w:lvlJc w:val="left"/>
      <w:pPr>
        <w:ind w:left="720" w:hanging="360"/>
      </w:pPr>
    </w:lvl>
    <w:lvl w:ilvl="5" w:tplc="EF0AF598">
      <w:start w:val="1"/>
      <w:numFmt w:val="decimal"/>
      <w:lvlText w:val="%6)"/>
      <w:lvlJc w:val="left"/>
      <w:pPr>
        <w:ind w:left="720" w:hanging="360"/>
      </w:pPr>
    </w:lvl>
    <w:lvl w:ilvl="6" w:tplc="5CA489E6">
      <w:start w:val="1"/>
      <w:numFmt w:val="decimal"/>
      <w:lvlText w:val="%7)"/>
      <w:lvlJc w:val="left"/>
      <w:pPr>
        <w:ind w:left="720" w:hanging="360"/>
      </w:pPr>
    </w:lvl>
    <w:lvl w:ilvl="7" w:tplc="D4A08EB4">
      <w:start w:val="1"/>
      <w:numFmt w:val="decimal"/>
      <w:lvlText w:val="%8)"/>
      <w:lvlJc w:val="left"/>
      <w:pPr>
        <w:ind w:left="720" w:hanging="360"/>
      </w:pPr>
    </w:lvl>
    <w:lvl w:ilvl="8" w:tplc="232EF870">
      <w:start w:val="1"/>
      <w:numFmt w:val="decimal"/>
      <w:lvlText w:val="%9)"/>
      <w:lvlJc w:val="left"/>
      <w:pPr>
        <w:ind w:left="720" w:hanging="360"/>
      </w:pPr>
    </w:lvl>
  </w:abstractNum>
  <w:abstractNum w:abstractNumId="42" w15:restartNumberingAfterBreak="0">
    <w:nsid w:val="4C2907DF"/>
    <w:multiLevelType w:val="hybridMultilevel"/>
    <w:tmpl w:val="5076551A"/>
    <w:lvl w:ilvl="0" w:tplc="32065C56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AFD29B5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B35C6994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C298BDDE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5EEE4376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71EC01E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56E05BAC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4ACCE9D6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66E4A2A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3" w15:restartNumberingAfterBreak="0">
    <w:nsid w:val="4C4C42FB"/>
    <w:multiLevelType w:val="hybridMultilevel"/>
    <w:tmpl w:val="A066D23E"/>
    <w:lvl w:ilvl="0" w:tplc="45A4FC36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403A70D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58647A34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B3789CC2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2808237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D82C95D6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A928095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CE1466E8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B04483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4" w15:restartNumberingAfterBreak="0">
    <w:nsid w:val="4E4747D3"/>
    <w:multiLevelType w:val="hybridMultilevel"/>
    <w:tmpl w:val="724EB342"/>
    <w:lvl w:ilvl="0" w:tplc="73982F18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11A4389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2A30D86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8FE273D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4698AFE2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19BA73A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3526445E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2A9C01E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27BA920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5" w15:restartNumberingAfterBreak="0">
    <w:nsid w:val="4E7061BF"/>
    <w:multiLevelType w:val="hybridMultilevel"/>
    <w:tmpl w:val="6D92DF9A"/>
    <w:lvl w:ilvl="0" w:tplc="A96AE632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C41A8C5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52C0284A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2A0EB07E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4DA598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5A88A60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873CAF5E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F805C3E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2706581E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6" w15:restartNumberingAfterBreak="0">
    <w:nsid w:val="4FB644C3"/>
    <w:multiLevelType w:val="hybridMultilevel"/>
    <w:tmpl w:val="CCFECE04"/>
    <w:lvl w:ilvl="0" w:tplc="630AFE84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277735D"/>
    <w:multiLevelType w:val="hybridMultilevel"/>
    <w:tmpl w:val="A1247D9E"/>
    <w:lvl w:ilvl="0" w:tplc="A8845072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040015"/>
    <w:multiLevelType w:val="hybridMultilevel"/>
    <w:tmpl w:val="CAE65B7A"/>
    <w:lvl w:ilvl="0" w:tplc="D93C6320">
      <w:start w:val="11"/>
      <w:numFmt w:val="decimal"/>
      <w:lvlText w:val="%1)"/>
      <w:lvlJc w:val="left"/>
      <w:pPr>
        <w:ind w:left="37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17625FAA">
      <w:start w:val="1"/>
      <w:numFmt w:val="lowerLetter"/>
      <w:lvlText w:val="%2"/>
      <w:lvlJc w:val="left"/>
      <w:pPr>
        <w:ind w:left="1096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61B6E484">
      <w:start w:val="1"/>
      <w:numFmt w:val="lowerRoman"/>
      <w:lvlText w:val="%3"/>
      <w:lvlJc w:val="left"/>
      <w:pPr>
        <w:ind w:left="1816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260C2754">
      <w:start w:val="1"/>
      <w:numFmt w:val="decimal"/>
      <w:lvlText w:val="%4"/>
      <w:lvlJc w:val="left"/>
      <w:pPr>
        <w:ind w:left="2536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1CB256A2">
      <w:start w:val="1"/>
      <w:numFmt w:val="lowerLetter"/>
      <w:lvlText w:val="%5"/>
      <w:lvlJc w:val="left"/>
      <w:pPr>
        <w:ind w:left="3256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E4F07364">
      <w:start w:val="1"/>
      <w:numFmt w:val="lowerRoman"/>
      <w:lvlText w:val="%6"/>
      <w:lvlJc w:val="left"/>
      <w:pPr>
        <w:ind w:left="3976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6688F200">
      <w:start w:val="1"/>
      <w:numFmt w:val="decimal"/>
      <w:lvlText w:val="%7"/>
      <w:lvlJc w:val="left"/>
      <w:pPr>
        <w:ind w:left="4696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AF5CF5DE">
      <w:start w:val="1"/>
      <w:numFmt w:val="lowerLetter"/>
      <w:lvlText w:val="%8"/>
      <w:lvlJc w:val="left"/>
      <w:pPr>
        <w:ind w:left="5416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CC768A58">
      <w:start w:val="1"/>
      <w:numFmt w:val="lowerRoman"/>
      <w:lvlText w:val="%9"/>
      <w:lvlJc w:val="left"/>
      <w:pPr>
        <w:ind w:left="6136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9" w15:restartNumberingAfterBreak="0">
    <w:nsid w:val="561C2E19"/>
    <w:multiLevelType w:val="hybridMultilevel"/>
    <w:tmpl w:val="90A23D2A"/>
    <w:lvl w:ilvl="0" w:tplc="650A8FDC">
      <w:start w:val="1"/>
      <w:numFmt w:val="decimal"/>
      <w:lvlText w:val="%1)"/>
      <w:lvlJc w:val="left"/>
      <w:pPr>
        <w:ind w:left="82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8947" w:hanging="360"/>
      </w:pPr>
    </w:lvl>
    <w:lvl w:ilvl="2" w:tplc="0425001B" w:tentative="1">
      <w:start w:val="1"/>
      <w:numFmt w:val="lowerRoman"/>
      <w:lvlText w:val="%3."/>
      <w:lvlJc w:val="right"/>
      <w:pPr>
        <w:ind w:left="9667" w:hanging="180"/>
      </w:pPr>
    </w:lvl>
    <w:lvl w:ilvl="3" w:tplc="0425000F" w:tentative="1">
      <w:start w:val="1"/>
      <w:numFmt w:val="decimal"/>
      <w:lvlText w:val="%4."/>
      <w:lvlJc w:val="left"/>
      <w:pPr>
        <w:ind w:left="10387" w:hanging="360"/>
      </w:pPr>
    </w:lvl>
    <w:lvl w:ilvl="4" w:tplc="04250019" w:tentative="1">
      <w:start w:val="1"/>
      <w:numFmt w:val="lowerLetter"/>
      <w:lvlText w:val="%5."/>
      <w:lvlJc w:val="left"/>
      <w:pPr>
        <w:ind w:left="11107" w:hanging="360"/>
      </w:pPr>
    </w:lvl>
    <w:lvl w:ilvl="5" w:tplc="0425001B" w:tentative="1">
      <w:start w:val="1"/>
      <w:numFmt w:val="lowerRoman"/>
      <w:lvlText w:val="%6."/>
      <w:lvlJc w:val="right"/>
      <w:pPr>
        <w:ind w:left="11827" w:hanging="180"/>
      </w:pPr>
    </w:lvl>
    <w:lvl w:ilvl="6" w:tplc="0425000F" w:tentative="1">
      <w:start w:val="1"/>
      <w:numFmt w:val="decimal"/>
      <w:lvlText w:val="%7."/>
      <w:lvlJc w:val="left"/>
      <w:pPr>
        <w:ind w:left="12547" w:hanging="360"/>
      </w:pPr>
    </w:lvl>
    <w:lvl w:ilvl="7" w:tplc="04250019" w:tentative="1">
      <w:start w:val="1"/>
      <w:numFmt w:val="lowerLetter"/>
      <w:lvlText w:val="%8."/>
      <w:lvlJc w:val="left"/>
      <w:pPr>
        <w:ind w:left="13267" w:hanging="360"/>
      </w:pPr>
    </w:lvl>
    <w:lvl w:ilvl="8" w:tplc="0425001B" w:tentative="1">
      <w:start w:val="1"/>
      <w:numFmt w:val="lowerRoman"/>
      <w:lvlText w:val="%9."/>
      <w:lvlJc w:val="right"/>
      <w:pPr>
        <w:ind w:left="13987" w:hanging="180"/>
      </w:pPr>
    </w:lvl>
  </w:abstractNum>
  <w:abstractNum w:abstractNumId="50" w15:restartNumberingAfterBreak="0">
    <w:nsid w:val="578F6232"/>
    <w:multiLevelType w:val="hybridMultilevel"/>
    <w:tmpl w:val="B4747D84"/>
    <w:lvl w:ilvl="0" w:tplc="D57C75BA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E472712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EDB01F86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D98A11BC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C0E80AE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1C6CDFD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04B0436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77E337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9F6A257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1" w15:restartNumberingAfterBreak="0">
    <w:nsid w:val="5907249B"/>
    <w:multiLevelType w:val="hybridMultilevel"/>
    <w:tmpl w:val="FA66A58E"/>
    <w:lvl w:ilvl="0" w:tplc="A8EA924C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043E1B7C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EDCE7B0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2552FEEE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61219EE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0B7039F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DC6EEDC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16D0922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BF20CE1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2" w15:restartNumberingAfterBreak="0">
    <w:nsid w:val="59B70696"/>
    <w:multiLevelType w:val="hybridMultilevel"/>
    <w:tmpl w:val="97CACD1E"/>
    <w:lvl w:ilvl="0" w:tplc="8F205988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3ADC9CA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D098144A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B7B29CD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820C4BC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1D327E92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1C180C3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B94040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AA2864AC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3" w15:restartNumberingAfterBreak="0">
    <w:nsid w:val="5C945F46"/>
    <w:multiLevelType w:val="hybridMultilevel"/>
    <w:tmpl w:val="A248556C"/>
    <w:lvl w:ilvl="0" w:tplc="7D885170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CC78C8A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27461BC6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E9C2616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F7087D86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02CAEF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CB72890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520C260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F67A6DBE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4" w15:restartNumberingAfterBreak="0">
    <w:nsid w:val="5D48533A"/>
    <w:multiLevelType w:val="hybridMultilevel"/>
    <w:tmpl w:val="63EE266A"/>
    <w:lvl w:ilvl="0" w:tplc="F238DB32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C63C7F18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5F9C52E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8744AD44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5469CD6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7F8D24A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E75C4A36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7FECE26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0A863BB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5" w15:restartNumberingAfterBreak="0">
    <w:nsid w:val="61B3643B"/>
    <w:multiLevelType w:val="hybridMultilevel"/>
    <w:tmpl w:val="D5F808C8"/>
    <w:lvl w:ilvl="0" w:tplc="5DE44DD2">
      <w:start w:val="1"/>
      <w:numFmt w:val="decimal"/>
      <w:lvlText w:val="%1)"/>
      <w:lvlJc w:val="left"/>
      <w:pPr>
        <w:ind w:left="720" w:hanging="360"/>
      </w:pPr>
    </w:lvl>
    <w:lvl w:ilvl="1" w:tplc="E9FAD982">
      <w:start w:val="1"/>
      <w:numFmt w:val="decimal"/>
      <w:lvlText w:val="%2)"/>
      <w:lvlJc w:val="left"/>
      <w:pPr>
        <w:ind w:left="720" w:hanging="360"/>
      </w:pPr>
    </w:lvl>
    <w:lvl w:ilvl="2" w:tplc="CBBA2394">
      <w:start w:val="1"/>
      <w:numFmt w:val="decimal"/>
      <w:lvlText w:val="%3)"/>
      <w:lvlJc w:val="left"/>
      <w:pPr>
        <w:ind w:left="720" w:hanging="360"/>
      </w:pPr>
    </w:lvl>
    <w:lvl w:ilvl="3" w:tplc="338CDEB2">
      <w:start w:val="1"/>
      <w:numFmt w:val="decimal"/>
      <w:lvlText w:val="%4)"/>
      <w:lvlJc w:val="left"/>
      <w:pPr>
        <w:ind w:left="720" w:hanging="360"/>
      </w:pPr>
    </w:lvl>
    <w:lvl w:ilvl="4" w:tplc="D16EFE72">
      <w:start w:val="1"/>
      <w:numFmt w:val="decimal"/>
      <w:lvlText w:val="%5)"/>
      <w:lvlJc w:val="left"/>
      <w:pPr>
        <w:ind w:left="720" w:hanging="360"/>
      </w:pPr>
    </w:lvl>
    <w:lvl w:ilvl="5" w:tplc="F9D276FA">
      <w:start w:val="1"/>
      <w:numFmt w:val="decimal"/>
      <w:lvlText w:val="%6)"/>
      <w:lvlJc w:val="left"/>
      <w:pPr>
        <w:ind w:left="720" w:hanging="360"/>
      </w:pPr>
    </w:lvl>
    <w:lvl w:ilvl="6" w:tplc="DEE46AAE">
      <w:start w:val="1"/>
      <w:numFmt w:val="decimal"/>
      <w:lvlText w:val="%7)"/>
      <w:lvlJc w:val="left"/>
      <w:pPr>
        <w:ind w:left="720" w:hanging="360"/>
      </w:pPr>
    </w:lvl>
    <w:lvl w:ilvl="7" w:tplc="0E2635A8">
      <w:start w:val="1"/>
      <w:numFmt w:val="decimal"/>
      <w:lvlText w:val="%8)"/>
      <w:lvlJc w:val="left"/>
      <w:pPr>
        <w:ind w:left="720" w:hanging="360"/>
      </w:pPr>
    </w:lvl>
    <w:lvl w:ilvl="8" w:tplc="C816AE88">
      <w:start w:val="1"/>
      <w:numFmt w:val="decimal"/>
      <w:lvlText w:val="%9)"/>
      <w:lvlJc w:val="left"/>
      <w:pPr>
        <w:ind w:left="720" w:hanging="360"/>
      </w:pPr>
    </w:lvl>
  </w:abstractNum>
  <w:abstractNum w:abstractNumId="56" w15:restartNumberingAfterBreak="0">
    <w:nsid w:val="65A232CE"/>
    <w:multiLevelType w:val="hybridMultilevel"/>
    <w:tmpl w:val="21CC02C8"/>
    <w:lvl w:ilvl="0" w:tplc="C00631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C15BFF"/>
    <w:multiLevelType w:val="hybridMultilevel"/>
    <w:tmpl w:val="340C3B18"/>
    <w:lvl w:ilvl="0" w:tplc="54D0203A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95D6D02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EBA23EE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D7E4F484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36F8302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88383D94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A15A96DC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DACA0BE4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776A9938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8" w15:restartNumberingAfterBreak="0">
    <w:nsid w:val="6B904FE2"/>
    <w:multiLevelType w:val="hybridMultilevel"/>
    <w:tmpl w:val="98486678"/>
    <w:lvl w:ilvl="0" w:tplc="0638D13C">
      <w:start w:val="2"/>
      <w:numFmt w:val="decimal"/>
      <w:lvlText w:val="(%1)"/>
      <w:lvlJc w:val="left"/>
      <w:pPr>
        <w:ind w:left="3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90" w:hanging="360"/>
      </w:pPr>
    </w:lvl>
    <w:lvl w:ilvl="2" w:tplc="0425001B" w:tentative="1">
      <w:start w:val="1"/>
      <w:numFmt w:val="lowerRoman"/>
      <w:lvlText w:val="%3."/>
      <w:lvlJc w:val="right"/>
      <w:pPr>
        <w:ind w:left="1810" w:hanging="180"/>
      </w:pPr>
    </w:lvl>
    <w:lvl w:ilvl="3" w:tplc="0425000F" w:tentative="1">
      <w:start w:val="1"/>
      <w:numFmt w:val="decimal"/>
      <w:lvlText w:val="%4."/>
      <w:lvlJc w:val="left"/>
      <w:pPr>
        <w:ind w:left="2530" w:hanging="360"/>
      </w:pPr>
    </w:lvl>
    <w:lvl w:ilvl="4" w:tplc="04250019" w:tentative="1">
      <w:start w:val="1"/>
      <w:numFmt w:val="lowerLetter"/>
      <w:lvlText w:val="%5."/>
      <w:lvlJc w:val="left"/>
      <w:pPr>
        <w:ind w:left="3250" w:hanging="360"/>
      </w:pPr>
    </w:lvl>
    <w:lvl w:ilvl="5" w:tplc="0425001B" w:tentative="1">
      <w:start w:val="1"/>
      <w:numFmt w:val="lowerRoman"/>
      <w:lvlText w:val="%6."/>
      <w:lvlJc w:val="right"/>
      <w:pPr>
        <w:ind w:left="3970" w:hanging="180"/>
      </w:pPr>
    </w:lvl>
    <w:lvl w:ilvl="6" w:tplc="0425000F" w:tentative="1">
      <w:start w:val="1"/>
      <w:numFmt w:val="decimal"/>
      <w:lvlText w:val="%7."/>
      <w:lvlJc w:val="left"/>
      <w:pPr>
        <w:ind w:left="4690" w:hanging="360"/>
      </w:pPr>
    </w:lvl>
    <w:lvl w:ilvl="7" w:tplc="04250019" w:tentative="1">
      <w:start w:val="1"/>
      <w:numFmt w:val="lowerLetter"/>
      <w:lvlText w:val="%8."/>
      <w:lvlJc w:val="left"/>
      <w:pPr>
        <w:ind w:left="5410" w:hanging="360"/>
      </w:pPr>
    </w:lvl>
    <w:lvl w:ilvl="8" w:tplc="042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9" w15:restartNumberingAfterBreak="0">
    <w:nsid w:val="6E364D85"/>
    <w:multiLevelType w:val="hybridMultilevel"/>
    <w:tmpl w:val="39C0E4B0"/>
    <w:lvl w:ilvl="0" w:tplc="D10677EA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E626D912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280CBD28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4A4CB03C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A558AA4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0A1E64B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E760CDB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939892DA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682782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0" w15:restartNumberingAfterBreak="0">
    <w:nsid w:val="6E8F4393"/>
    <w:multiLevelType w:val="hybridMultilevel"/>
    <w:tmpl w:val="3A08D466"/>
    <w:lvl w:ilvl="0" w:tplc="010431C8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457400A2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99F4A1E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DA4C29C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FD78734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6B04E78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EE6077F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D6389C48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F488B20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1" w15:restartNumberingAfterBreak="0">
    <w:nsid w:val="6FC0703A"/>
    <w:multiLevelType w:val="hybridMultilevel"/>
    <w:tmpl w:val="4AECA274"/>
    <w:lvl w:ilvl="0" w:tplc="CA887D42">
      <w:start w:val="1"/>
      <w:numFmt w:val="decimal"/>
      <w:lvlText w:val="%1)"/>
      <w:lvlJc w:val="left"/>
      <w:pPr>
        <w:ind w:left="25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D3B2059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6094942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1DF0E08A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AD58AD96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DCE6247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524C7ED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8B664B76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2E499B8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2" w15:restartNumberingAfterBreak="0">
    <w:nsid w:val="73223BD6"/>
    <w:multiLevelType w:val="hybridMultilevel"/>
    <w:tmpl w:val="E3168592"/>
    <w:lvl w:ilvl="0" w:tplc="04250013">
      <w:start w:val="1"/>
      <w:numFmt w:val="upperRoman"/>
      <w:lvlText w:val="%1."/>
      <w:lvlJc w:val="right"/>
      <w:pPr>
        <w:ind w:left="379"/>
      </w:pPr>
      <w:rPr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5D16A7BC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63C847A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28FEE1A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37A66E52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BE1E2C36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8DAAB8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B7AA99C4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73F6123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20202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3" w15:restartNumberingAfterBreak="0">
    <w:nsid w:val="747A4BCC"/>
    <w:multiLevelType w:val="hybridMultilevel"/>
    <w:tmpl w:val="3C24C5C2"/>
    <w:lvl w:ilvl="0" w:tplc="48486954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1B76C5B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090EAE1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10F4C2B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6E78581C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9A1A42C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CFC4B8A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CF051EE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A1803E2C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4" w15:restartNumberingAfterBreak="0">
    <w:nsid w:val="753301DC"/>
    <w:multiLevelType w:val="hybridMultilevel"/>
    <w:tmpl w:val="14CC3982"/>
    <w:lvl w:ilvl="0" w:tplc="9EC0C0CA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7D0CA75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31B0807A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6E66B20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33CEE27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DF323E34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E0084CE2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D4D6C79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38F8E30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5" w15:restartNumberingAfterBreak="0">
    <w:nsid w:val="75E10527"/>
    <w:multiLevelType w:val="hybridMultilevel"/>
    <w:tmpl w:val="9626DB0E"/>
    <w:lvl w:ilvl="0" w:tplc="463029D0">
      <w:start w:val="1"/>
      <w:numFmt w:val="decimal"/>
      <w:lvlText w:val="%1)"/>
      <w:lvlJc w:val="left"/>
      <w:pPr>
        <w:ind w:left="2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6E60E7C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86981FB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1B6EA13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17EE477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3308145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D9DC5DD2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A0322E9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5CA6CCE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6" w15:restartNumberingAfterBreak="0">
    <w:nsid w:val="78E83320"/>
    <w:multiLevelType w:val="hybridMultilevel"/>
    <w:tmpl w:val="3F26FF4E"/>
    <w:lvl w:ilvl="0" w:tplc="01E039CC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C54C776C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F0C0A42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CA84D00E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4F7EF854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76F61FE2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B9EFE5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FB72E97E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335261CE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7" w15:restartNumberingAfterBreak="0">
    <w:nsid w:val="7B525921"/>
    <w:multiLevelType w:val="hybridMultilevel"/>
    <w:tmpl w:val="1E3C2D72"/>
    <w:lvl w:ilvl="0" w:tplc="D93A1176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4420E904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ECECB8F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982C6428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D3C84F8E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7F3ED99A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A67EDBF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BF4E9998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F50204C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8" w15:restartNumberingAfterBreak="0">
    <w:nsid w:val="7D531CE5"/>
    <w:multiLevelType w:val="multilevel"/>
    <w:tmpl w:val="7E2CF7A0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9" w15:restartNumberingAfterBreak="0">
    <w:nsid w:val="7D95108D"/>
    <w:multiLevelType w:val="hybridMultilevel"/>
    <w:tmpl w:val="55F638FC"/>
    <w:lvl w:ilvl="0" w:tplc="A0127B4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F4BEBF5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DD20D4D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F59E33BC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40E8720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F866EDFE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E92262C2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9909E2E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DC02F28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0" w15:restartNumberingAfterBreak="0">
    <w:nsid w:val="7E8C03D9"/>
    <w:multiLevelType w:val="hybridMultilevel"/>
    <w:tmpl w:val="83C815AC"/>
    <w:lvl w:ilvl="0" w:tplc="E74021C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3E7EC44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C5D2B02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8416A17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AF9802C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CCCE6FB2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6D86126C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034A750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9DABA34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367605626">
    <w:abstractNumId w:val="6"/>
  </w:num>
  <w:num w:numId="2" w16cid:durableId="939874356">
    <w:abstractNumId w:val="65"/>
  </w:num>
  <w:num w:numId="3" w16cid:durableId="894781127">
    <w:abstractNumId w:val="34"/>
  </w:num>
  <w:num w:numId="4" w16cid:durableId="95946894">
    <w:abstractNumId w:val="35"/>
  </w:num>
  <w:num w:numId="5" w16cid:durableId="487988971">
    <w:abstractNumId w:val="48"/>
  </w:num>
  <w:num w:numId="6" w16cid:durableId="1035623387">
    <w:abstractNumId w:val="53"/>
  </w:num>
  <w:num w:numId="7" w16cid:durableId="1130711825">
    <w:abstractNumId w:val="40"/>
  </w:num>
  <w:num w:numId="8" w16cid:durableId="945581526">
    <w:abstractNumId w:val="43"/>
  </w:num>
  <w:num w:numId="9" w16cid:durableId="84039932">
    <w:abstractNumId w:val="15"/>
  </w:num>
  <w:num w:numId="10" w16cid:durableId="986281243">
    <w:abstractNumId w:val="27"/>
  </w:num>
  <w:num w:numId="11" w16cid:durableId="1029650674">
    <w:abstractNumId w:val="59"/>
  </w:num>
  <w:num w:numId="12" w16cid:durableId="1776746644">
    <w:abstractNumId w:val="63"/>
  </w:num>
  <w:num w:numId="13" w16cid:durableId="561330108">
    <w:abstractNumId w:val="50"/>
  </w:num>
  <w:num w:numId="14" w16cid:durableId="263803849">
    <w:abstractNumId w:val="9"/>
  </w:num>
  <w:num w:numId="15" w16cid:durableId="2004041014">
    <w:abstractNumId w:val="28"/>
  </w:num>
  <w:num w:numId="16" w16cid:durableId="1275361371">
    <w:abstractNumId w:val="52"/>
  </w:num>
  <w:num w:numId="17" w16cid:durableId="164512703">
    <w:abstractNumId w:val="32"/>
  </w:num>
  <w:num w:numId="18" w16cid:durableId="1952207118">
    <w:abstractNumId w:val="24"/>
  </w:num>
  <w:num w:numId="19" w16cid:durableId="1575624331">
    <w:abstractNumId w:val="22"/>
  </w:num>
  <w:num w:numId="20" w16cid:durableId="1458178665">
    <w:abstractNumId w:val="44"/>
  </w:num>
  <w:num w:numId="21" w16cid:durableId="1096366792">
    <w:abstractNumId w:val="1"/>
  </w:num>
  <w:num w:numId="22" w16cid:durableId="278420767">
    <w:abstractNumId w:val="54"/>
  </w:num>
  <w:num w:numId="23" w16cid:durableId="1192300308">
    <w:abstractNumId w:val="2"/>
  </w:num>
  <w:num w:numId="24" w16cid:durableId="265309078">
    <w:abstractNumId w:val="69"/>
  </w:num>
  <w:num w:numId="25" w16cid:durableId="1057897699">
    <w:abstractNumId w:val="45"/>
  </w:num>
  <w:num w:numId="26" w16cid:durableId="1341784161">
    <w:abstractNumId w:val="70"/>
  </w:num>
  <w:num w:numId="27" w16cid:durableId="684358668">
    <w:abstractNumId w:val="67"/>
  </w:num>
  <w:num w:numId="28" w16cid:durableId="532961339">
    <w:abstractNumId w:val="37"/>
  </w:num>
  <w:num w:numId="29" w16cid:durableId="1409768665">
    <w:abstractNumId w:val="30"/>
  </w:num>
  <w:num w:numId="30" w16cid:durableId="2059667814">
    <w:abstractNumId w:val="57"/>
  </w:num>
  <w:num w:numId="31" w16cid:durableId="1286305206">
    <w:abstractNumId w:val="33"/>
  </w:num>
  <w:num w:numId="32" w16cid:durableId="2079747772">
    <w:abstractNumId w:val="17"/>
  </w:num>
  <w:num w:numId="33" w16cid:durableId="24255789">
    <w:abstractNumId w:val="64"/>
  </w:num>
  <w:num w:numId="34" w16cid:durableId="310642436">
    <w:abstractNumId w:val="36"/>
  </w:num>
  <w:num w:numId="35" w16cid:durableId="1188906317">
    <w:abstractNumId w:val="66"/>
  </w:num>
  <w:num w:numId="36" w16cid:durableId="1726102073">
    <w:abstractNumId w:val="51"/>
  </w:num>
  <w:num w:numId="37" w16cid:durableId="1030061210">
    <w:abstractNumId w:val="42"/>
  </w:num>
  <w:num w:numId="38" w16cid:durableId="1685859203">
    <w:abstractNumId w:val="39"/>
  </w:num>
  <w:num w:numId="39" w16cid:durableId="246422091">
    <w:abstractNumId w:val="5"/>
  </w:num>
  <w:num w:numId="40" w16cid:durableId="1605376847">
    <w:abstractNumId w:val="21"/>
  </w:num>
  <w:num w:numId="41" w16cid:durableId="2095860546">
    <w:abstractNumId w:val="60"/>
  </w:num>
  <w:num w:numId="42" w16cid:durableId="189874500">
    <w:abstractNumId w:val="16"/>
  </w:num>
  <w:num w:numId="43" w16cid:durableId="1690253952">
    <w:abstractNumId w:val="14"/>
  </w:num>
  <w:num w:numId="44" w16cid:durableId="1654719247">
    <w:abstractNumId w:val="3"/>
  </w:num>
  <w:num w:numId="45" w16cid:durableId="2074037856">
    <w:abstractNumId w:val="7"/>
  </w:num>
  <w:num w:numId="46" w16cid:durableId="491340647">
    <w:abstractNumId w:val="18"/>
  </w:num>
  <w:num w:numId="47" w16cid:durableId="295644826">
    <w:abstractNumId w:val="62"/>
  </w:num>
  <w:num w:numId="48" w16cid:durableId="1772163366">
    <w:abstractNumId w:val="23"/>
  </w:num>
  <w:num w:numId="49" w16cid:durableId="442697810">
    <w:abstractNumId w:val="61"/>
  </w:num>
  <w:num w:numId="50" w16cid:durableId="1984843898">
    <w:abstractNumId w:val="38"/>
  </w:num>
  <w:num w:numId="51" w16cid:durableId="27268024">
    <w:abstractNumId w:val="29"/>
  </w:num>
  <w:num w:numId="52" w16cid:durableId="2102019119">
    <w:abstractNumId w:val="58"/>
  </w:num>
  <w:num w:numId="53" w16cid:durableId="1417895779">
    <w:abstractNumId w:val="47"/>
  </w:num>
  <w:num w:numId="54" w16cid:durableId="885524532">
    <w:abstractNumId w:val="19"/>
  </w:num>
  <w:num w:numId="55" w16cid:durableId="286471237">
    <w:abstractNumId w:val="49"/>
  </w:num>
  <w:num w:numId="56" w16cid:durableId="1058627254">
    <w:abstractNumId w:val="12"/>
  </w:num>
  <w:num w:numId="57" w16cid:durableId="861478023">
    <w:abstractNumId w:val="68"/>
  </w:num>
  <w:num w:numId="58" w16cid:durableId="183793414">
    <w:abstractNumId w:val="20"/>
  </w:num>
  <w:num w:numId="59" w16cid:durableId="1372336847">
    <w:abstractNumId w:val="20"/>
  </w:num>
  <w:num w:numId="60" w16cid:durableId="489643206">
    <w:abstractNumId w:val="25"/>
  </w:num>
  <w:num w:numId="61" w16cid:durableId="447238229">
    <w:abstractNumId w:val="55"/>
  </w:num>
  <w:num w:numId="62" w16cid:durableId="823818115">
    <w:abstractNumId w:val="41"/>
  </w:num>
  <w:num w:numId="63" w16cid:durableId="2098595313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2087128">
    <w:abstractNumId w:val="10"/>
  </w:num>
  <w:num w:numId="65" w16cid:durableId="567887934">
    <w:abstractNumId w:val="4"/>
  </w:num>
  <w:num w:numId="66" w16cid:durableId="1619533386">
    <w:abstractNumId w:val="31"/>
  </w:num>
  <w:num w:numId="67" w16cid:durableId="1077093965">
    <w:abstractNumId w:val="26"/>
  </w:num>
  <w:num w:numId="68" w16cid:durableId="1242135343">
    <w:abstractNumId w:val="11"/>
  </w:num>
  <w:num w:numId="69" w16cid:durableId="1493566184">
    <w:abstractNumId w:val="46"/>
  </w:num>
  <w:num w:numId="70" w16cid:durableId="1600865536">
    <w:abstractNumId w:val="56"/>
  </w:num>
  <w:num w:numId="71" w16cid:durableId="1304385331">
    <w:abstractNumId w:val="0"/>
  </w:num>
  <w:num w:numId="72" w16cid:durableId="1794593878">
    <w:abstractNumId w:val="13"/>
  </w:num>
  <w:num w:numId="73" w16cid:durableId="5880844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Mari Koik - JUSTDIGI">
    <w15:presenceInfo w15:providerId="AD" w15:userId="S::mari.koik@justdigi.ee::872c8bc6-69a5-4ae0-a58c-3206306eda7f"/>
  </w15:person>
  <w15:person w15:author="Markus Ühtigi - JUSTDIGI">
    <w15:presenceInfo w15:providerId="AD" w15:userId="S::markus.yhtigi@justdigi.ee::e1f19cc9-ee5a-433d-8ca6-434617a5eb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B6A"/>
    <w:rsid w:val="000005D6"/>
    <w:rsid w:val="00001D22"/>
    <w:rsid w:val="00002017"/>
    <w:rsid w:val="000032CB"/>
    <w:rsid w:val="00003540"/>
    <w:rsid w:val="00004F6E"/>
    <w:rsid w:val="00005003"/>
    <w:rsid w:val="0000540C"/>
    <w:rsid w:val="00005A76"/>
    <w:rsid w:val="00005AC7"/>
    <w:rsid w:val="00005DD4"/>
    <w:rsid w:val="00006265"/>
    <w:rsid w:val="0000684F"/>
    <w:rsid w:val="00007551"/>
    <w:rsid w:val="0000775B"/>
    <w:rsid w:val="00010EAF"/>
    <w:rsid w:val="00010EFE"/>
    <w:rsid w:val="00011825"/>
    <w:rsid w:val="00011A3D"/>
    <w:rsid w:val="0001413C"/>
    <w:rsid w:val="00014A4C"/>
    <w:rsid w:val="00015330"/>
    <w:rsid w:val="00016920"/>
    <w:rsid w:val="000169B4"/>
    <w:rsid w:val="000169E4"/>
    <w:rsid w:val="00016B6A"/>
    <w:rsid w:val="00016F6C"/>
    <w:rsid w:val="00017BC3"/>
    <w:rsid w:val="00017DC5"/>
    <w:rsid w:val="00017E6A"/>
    <w:rsid w:val="00017F85"/>
    <w:rsid w:val="0002040D"/>
    <w:rsid w:val="00020E38"/>
    <w:rsid w:val="00021B70"/>
    <w:rsid w:val="0002360B"/>
    <w:rsid w:val="00023910"/>
    <w:rsid w:val="00023A60"/>
    <w:rsid w:val="00024645"/>
    <w:rsid w:val="00024BBD"/>
    <w:rsid w:val="0002561F"/>
    <w:rsid w:val="0002696C"/>
    <w:rsid w:val="00030572"/>
    <w:rsid w:val="000305AE"/>
    <w:rsid w:val="0003554B"/>
    <w:rsid w:val="0003620D"/>
    <w:rsid w:val="000363A9"/>
    <w:rsid w:val="0003664B"/>
    <w:rsid w:val="000366EF"/>
    <w:rsid w:val="00040322"/>
    <w:rsid w:val="00041393"/>
    <w:rsid w:val="00041796"/>
    <w:rsid w:val="00041E53"/>
    <w:rsid w:val="000424C2"/>
    <w:rsid w:val="000425F4"/>
    <w:rsid w:val="00042AD5"/>
    <w:rsid w:val="00043FD1"/>
    <w:rsid w:val="000442E5"/>
    <w:rsid w:val="000445B4"/>
    <w:rsid w:val="00044E8B"/>
    <w:rsid w:val="000450EC"/>
    <w:rsid w:val="00045136"/>
    <w:rsid w:val="00045C6A"/>
    <w:rsid w:val="0004650F"/>
    <w:rsid w:val="00046C87"/>
    <w:rsid w:val="000504E0"/>
    <w:rsid w:val="0005091A"/>
    <w:rsid w:val="00050C29"/>
    <w:rsid w:val="000518D8"/>
    <w:rsid w:val="000526C8"/>
    <w:rsid w:val="00052BD8"/>
    <w:rsid w:val="0005339C"/>
    <w:rsid w:val="0005593E"/>
    <w:rsid w:val="00055BED"/>
    <w:rsid w:val="00056471"/>
    <w:rsid w:val="000601F9"/>
    <w:rsid w:val="00060495"/>
    <w:rsid w:val="00060E25"/>
    <w:rsid w:val="0006184D"/>
    <w:rsid w:val="00062317"/>
    <w:rsid w:val="00063080"/>
    <w:rsid w:val="00065389"/>
    <w:rsid w:val="0006651A"/>
    <w:rsid w:val="00066D06"/>
    <w:rsid w:val="00066E1B"/>
    <w:rsid w:val="00070247"/>
    <w:rsid w:val="00071930"/>
    <w:rsid w:val="00071B75"/>
    <w:rsid w:val="00072DA8"/>
    <w:rsid w:val="000730AF"/>
    <w:rsid w:val="000741FA"/>
    <w:rsid w:val="00074C2F"/>
    <w:rsid w:val="00075502"/>
    <w:rsid w:val="00076EC0"/>
    <w:rsid w:val="00077C31"/>
    <w:rsid w:val="00080D3D"/>
    <w:rsid w:val="0008105F"/>
    <w:rsid w:val="00081EB1"/>
    <w:rsid w:val="000836A3"/>
    <w:rsid w:val="00083BCF"/>
    <w:rsid w:val="00083E8D"/>
    <w:rsid w:val="00083F5F"/>
    <w:rsid w:val="000845A4"/>
    <w:rsid w:val="000856FA"/>
    <w:rsid w:val="00090082"/>
    <w:rsid w:val="000901A0"/>
    <w:rsid w:val="00091C38"/>
    <w:rsid w:val="00091F76"/>
    <w:rsid w:val="0009210A"/>
    <w:rsid w:val="0009262E"/>
    <w:rsid w:val="00092D4C"/>
    <w:rsid w:val="0009344E"/>
    <w:rsid w:val="000935FA"/>
    <w:rsid w:val="00095367"/>
    <w:rsid w:val="00095396"/>
    <w:rsid w:val="0009753B"/>
    <w:rsid w:val="00097C88"/>
    <w:rsid w:val="000A07A7"/>
    <w:rsid w:val="000A084B"/>
    <w:rsid w:val="000A1B77"/>
    <w:rsid w:val="000A1DD7"/>
    <w:rsid w:val="000A3453"/>
    <w:rsid w:val="000A3676"/>
    <w:rsid w:val="000A4510"/>
    <w:rsid w:val="000A4B06"/>
    <w:rsid w:val="000A50A9"/>
    <w:rsid w:val="000A5659"/>
    <w:rsid w:val="000A6FD8"/>
    <w:rsid w:val="000B0777"/>
    <w:rsid w:val="000B1067"/>
    <w:rsid w:val="000B2D5C"/>
    <w:rsid w:val="000B3A17"/>
    <w:rsid w:val="000B3CEE"/>
    <w:rsid w:val="000B415C"/>
    <w:rsid w:val="000B5B1D"/>
    <w:rsid w:val="000B5E9C"/>
    <w:rsid w:val="000B641C"/>
    <w:rsid w:val="000B6496"/>
    <w:rsid w:val="000B756E"/>
    <w:rsid w:val="000B7937"/>
    <w:rsid w:val="000C11F5"/>
    <w:rsid w:val="000C1831"/>
    <w:rsid w:val="000C1859"/>
    <w:rsid w:val="000C1F79"/>
    <w:rsid w:val="000C26ED"/>
    <w:rsid w:val="000C28B0"/>
    <w:rsid w:val="000C2EDC"/>
    <w:rsid w:val="000C3C80"/>
    <w:rsid w:val="000C477C"/>
    <w:rsid w:val="000C4996"/>
    <w:rsid w:val="000C55FC"/>
    <w:rsid w:val="000C5A8B"/>
    <w:rsid w:val="000C5D40"/>
    <w:rsid w:val="000D107E"/>
    <w:rsid w:val="000D1BF2"/>
    <w:rsid w:val="000D22B7"/>
    <w:rsid w:val="000D249F"/>
    <w:rsid w:val="000D6F4D"/>
    <w:rsid w:val="000D6F7E"/>
    <w:rsid w:val="000E0751"/>
    <w:rsid w:val="000E0D21"/>
    <w:rsid w:val="000E139A"/>
    <w:rsid w:val="000E166A"/>
    <w:rsid w:val="000E1867"/>
    <w:rsid w:val="000E270E"/>
    <w:rsid w:val="000E39AE"/>
    <w:rsid w:val="000E4158"/>
    <w:rsid w:val="000E49A0"/>
    <w:rsid w:val="000E4A44"/>
    <w:rsid w:val="000E4EED"/>
    <w:rsid w:val="000E560B"/>
    <w:rsid w:val="000E655B"/>
    <w:rsid w:val="000E65AC"/>
    <w:rsid w:val="000E750B"/>
    <w:rsid w:val="000E79D0"/>
    <w:rsid w:val="000F07EB"/>
    <w:rsid w:val="000F0E34"/>
    <w:rsid w:val="000F15D6"/>
    <w:rsid w:val="000F1AE0"/>
    <w:rsid w:val="000F1CA4"/>
    <w:rsid w:val="000F3CB9"/>
    <w:rsid w:val="000F42E9"/>
    <w:rsid w:val="000F4529"/>
    <w:rsid w:val="000F5C26"/>
    <w:rsid w:val="000F6074"/>
    <w:rsid w:val="000F66F8"/>
    <w:rsid w:val="000F7380"/>
    <w:rsid w:val="0010084A"/>
    <w:rsid w:val="00101BC1"/>
    <w:rsid w:val="0010354A"/>
    <w:rsid w:val="0010416E"/>
    <w:rsid w:val="00104EA3"/>
    <w:rsid w:val="001054FD"/>
    <w:rsid w:val="00105FA5"/>
    <w:rsid w:val="001074C1"/>
    <w:rsid w:val="00107EDB"/>
    <w:rsid w:val="00107FE7"/>
    <w:rsid w:val="00111BDB"/>
    <w:rsid w:val="00113C9D"/>
    <w:rsid w:val="001140CB"/>
    <w:rsid w:val="00114399"/>
    <w:rsid w:val="001146F8"/>
    <w:rsid w:val="00114F78"/>
    <w:rsid w:val="00114F97"/>
    <w:rsid w:val="00115E60"/>
    <w:rsid w:val="00116570"/>
    <w:rsid w:val="001167E1"/>
    <w:rsid w:val="00120B90"/>
    <w:rsid w:val="00120DA4"/>
    <w:rsid w:val="00121516"/>
    <w:rsid w:val="00122975"/>
    <w:rsid w:val="00122B20"/>
    <w:rsid w:val="00122E2F"/>
    <w:rsid w:val="00123107"/>
    <w:rsid w:val="00123245"/>
    <w:rsid w:val="00123801"/>
    <w:rsid w:val="00123971"/>
    <w:rsid w:val="001242C4"/>
    <w:rsid w:val="00124A77"/>
    <w:rsid w:val="00125793"/>
    <w:rsid w:val="00126264"/>
    <w:rsid w:val="001275D4"/>
    <w:rsid w:val="00127A23"/>
    <w:rsid w:val="00127F7C"/>
    <w:rsid w:val="001320AF"/>
    <w:rsid w:val="00133641"/>
    <w:rsid w:val="00134CEB"/>
    <w:rsid w:val="00134EC4"/>
    <w:rsid w:val="001357A6"/>
    <w:rsid w:val="00135F94"/>
    <w:rsid w:val="001362E9"/>
    <w:rsid w:val="00137FD0"/>
    <w:rsid w:val="001406DC"/>
    <w:rsid w:val="00140A48"/>
    <w:rsid w:val="00141384"/>
    <w:rsid w:val="00141474"/>
    <w:rsid w:val="001419FF"/>
    <w:rsid w:val="00141DF1"/>
    <w:rsid w:val="00143798"/>
    <w:rsid w:val="00143838"/>
    <w:rsid w:val="00144501"/>
    <w:rsid w:val="00144985"/>
    <w:rsid w:val="00144F53"/>
    <w:rsid w:val="001451DF"/>
    <w:rsid w:val="001456D3"/>
    <w:rsid w:val="001466CE"/>
    <w:rsid w:val="00147390"/>
    <w:rsid w:val="001504BA"/>
    <w:rsid w:val="00151137"/>
    <w:rsid w:val="00151C7F"/>
    <w:rsid w:val="00151ED1"/>
    <w:rsid w:val="00151F63"/>
    <w:rsid w:val="001543AB"/>
    <w:rsid w:val="001545A5"/>
    <w:rsid w:val="00155008"/>
    <w:rsid w:val="0015550D"/>
    <w:rsid w:val="0015572A"/>
    <w:rsid w:val="00156C77"/>
    <w:rsid w:val="00156E6A"/>
    <w:rsid w:val="001601F3"/>
    <w:rsid w:val="001606F1"/>
    <w:rsid w:val="001614AE"/>
    <w:rsid w:val="00161BC9"/>
    <w:rsid w:val="00161F21"/>
    <w:rsid w:val="00163B5E"/>
    <w:rsid w:val="00163FA8"/>
    <w:rsid w:val="00166786"/>
    <w:rsid w:val="001676D4"/>
    <w:rsid w:val="001703A9"/>
    <w:rsid w:val="00170E42"/>
    <w:rsid w:val="0017167B"/>
    <w:rsid w:val="00171CA2"/>
    <w:rsid w:val="00171E9C"/>
    <w:rsid w:val="0017224C"/>
    <w:rsid w:val="0017229D"/>
    <w:rsid w:val="00172751"/>
    <w:rsid w:val="00172CF0"/>
    <w:rsid w:val="00173B11"/>
    <w:rsid w:val="00173C80"/>
    <w:rsid w:val="001752C4"/>
    <w:rsid w:val="00176B45"/>
    <w:rsid w:val="00176D50"/>
    <w:rsid w:val="001807A2"/>
    <w:rsid w:val="00180DEC"/>
    <w:rsid w:val="0018140C"/>
    <w:rsid w:val="00184F71"/>
    <w:rsid w:val="0018506C"/>
    <w:rsid w:val="001861E9"/>
    <w:rsid w:val="00187309"/>
    <w:rsid w:val="00187DBA"/>
    <w:rsid w:val="001927EB"/>
    <w:rsid w:val="00192E16"/>
    <w:rsid w:val="00193535"/>
    <w:rsid w:val="00194C81"/>
    <w:rsid w:val="00194D98"/>
    <w:rsid w:val="00195761"/>
    <w:rsid w:val="00195E50"/>
    <w:rsid w:val="00197D31"/>
    <w:rsid w:val="001A204C"/>
    <w:rsid w:val="001A2FBE"/>
    <w:rsid w:val="001A37DB"/>
    <w:rsid w:val="001A3A54"/>
    <w:rsid w:val="001A497C"/>
    <w:rsid w:val="001A53CB"/>
    <w:rsid w:val="001A5AD8"/>
    <w:rsid w:val="001A6183"/>
    <w:rsid w:val="001A7098"/>
    <w:rsid w:val="001A7521"/>
    <w:rsid w:val="001A763A"/>
    <w:rsid w:val="001A7C1D"/>
    <w:rsid w:val="001B0357"/>
    <w:rsid w:val="001B1999"/>
    <w:rsid w:val="001B2230"/>
    <w:rsid w:val="001B236F"/>
    <w:rsid w:val="001B2498"/>
    <w:rsid w:val="001B40F8"/>
    <w:rsid w:val="001B414D"/>
    <w:rsid w:val="001B4B3A"/>
    <w:rsid w:val="001B4B49"/>
    <w:rsid w:val="001B4E7B"/>
    <w:rsid w:val="001B5890"/>
    <w:rsid w:val="001B60D3"/>
    <w:rsid w:val="001B6694"/>
    <w:rsid w:val="001B7C77"/>
    <w:rsid w:val="001C0FEA"/>
    <w:rsid w:val="001C2605"/>
    <w:rsid w:val="001C270C"/>
    <w:rsid w:val="001C275D"/>
    <w:rsid w:val="001C3BB5"/>
    <w:rsid w:val="001C3D2F"/>
    <w:rsid w:val="001C453C"/>
    <w:rsid w:val="001C45DC"/>
    <w:rsid w:val="001C4653"/>
    <w:rsid w:val="001C5FBC"/>
    <w:rsid w:val="001C750F"/>
    <w:rsid w:val="001C758D"/>
    <w:rsid w:val="001D0155"/>
    <w:rsid w:val="001D0199"/>
    <w:rsid w:val="001D19F8"/>
    <w:rsid w:val="001D4028"/>
    <w:rsid w:val="001D4306"/>
    <w:rsid w:val="001D4824"/>
    <w:rsid w:val="001D4B10"/>
    <w:rsid w:val="001D4E77"/>
    <w:rsid w:val="001D5A02"/>
    <w:rsid w:val="001D5E9D"/>
    <w:rsid w:val="001D7277"/>
    <w:rsid w:val="001D743C"/>
    <w:rsid w:val="001E069A"/>
    <w:rsid w:val="001E19CC"/>
    <w:rsid w:val="001E2081"/>
    <w:rsid w:val="001E243F"/>
    <w:rsid w:val="001E25E3"/>
    <w:rsid w:val="001E32BD"/>
    <w:rsid w:val="001E419E"/>
    <w:rsid w:val="001E4C65"/>
    <w:rsid w:val="001E531B"/>
    <w:rsid w:val="001E5F02"/>
    <w:rsid w:val="001E7D97"/>
    <w:rsid w:val="001F4A48"/>
    <w:rsid w:val="001F5809"/>
    <w:rsid w:val="001F6551"/>
    <w:rsid w:val="001F66F1"/>
    <w:rsid w:val="001F6766"/>
    <w:rsid w:val="001F6865"/>
    <w:rsid w:val="001F75DD"/>
    <w:rsid w:val="001F7826"/>
    <w:rsid w:val="001F7FD0"/>
    <w:rsid w:val="002018A9"/>
    <w:rsid w:val="00202AB7"/>
    <w:rsid w:val="00202EB2"/>
    <w:rsid w:val="0020449E"/>
    <w:rsid w:val="00204988"/>
    <w:rsid w:val="00204B71"/>
    <w:rsid w:val="00204DA0"/>
    <w:rsid w:val="00204DC6"/>
    <w:rsid w:val="00204FC5"/>
    <w:rsid w:val="0020521E"/>
    <w:rsid w:val="00205864"/>
    <w:rsid w:val="00205B07"/>
    <w:rsid w:val="00206DCC"/>
    <w:rsid w:val="00207C2C"/>
    <w:rsid w:val="0021021D"/>
    <w:rsid w:val="0021051B"/>
    <w:rsid w:val="00212603"/>
    <w:rsid w:val="00214235"/>
    <w:rsid w:val="002148E6"/>
    <w:rsid w:val="00214AB6"/>
    <w:rsid w:val="00214AEB"/>
    <w:rsid w:val="00215903"/>
    <w:rsid w:val="002161FC"/>
    <w:rsid w:val="00220B32"/>
    <w:rsid w:val="002228D7"/>
    <w:rsid w:val="002241F6"/>
    <w:rsid w:val="00225CC4"/>
    <w:rsid w:val="00226277"/>
    <w:rsid w:val="0022627D"/>
    <w:rsid w:val="002268B3"/>
    <w:rsid w:val="00227179"/>
    <w:rsid w:val="00230811"/>
    <w:rsid w:val="00230B0B"/>
    <w:rsid w:val="00230C0F"/>
    <w:rsid w:val="00232779"/>
    <w:rsid w:val="00232C2E"/>
    <w:rsid w:val="00233A37"/>
    <w:rsid w:val="00233BAE"/>
    <w:rsid w:val="00235AF5"/>
    <w:rsid w:val="00235BD9"/>
    <w:rsid w:val="00236E12"/>
    <w:rsid w:val="002370C1"/>
    <w:rsid w:val="002378F4"/>
    <w:rsid w:val="00240760"/>
    <w:rsid w:val="00240B20"/>
    <w:rsid w:val="00240C78"/>
    <w:rsid w:val="00240EBA"/>
    <w:rsid w:val="0024127F"/>
    <w:rsid w:val="00241908"/>
    <w:rsid w:val="00241ADA"/>
    <w:rsid w:val="00241EB8"/>
    <w:rsid w:val="00243272"/>
    <w:rsid w:val="00245C0D"/>
    <w:rsid w:val="002469FA"/>
    <w:rsid w:val="00247A08"/>
    <w:rsid w:val="00247C5A"/>
    <w:rsid w:val="00250486"/>
    <w:rsid w:val="00250A9A"/>
    <w:rsid w:val="002512C6"/>
    <w:rsid w:val="00251679"/>
    <w:rsid w:val="00252AE9"/>
    <w:rsid w:val="00253CFC"/>
    <w:rsid w:val="00254ABD"/>
    <w:rsid w:val="00256186"/>
    <w:rsid w:val="002572CC"/>
    <w:rsid w:val="00262200"/>
    <w:rsid w:val="0026295E"/>
    <w:rsid w:val="002629A6"/>
    <w:rsid w:val="002631CA"/>
    <w:rsid w:val="00265E9D"/>
    <w:rsid w:val="00265EDF"/>
    <w:rsid w:val="00267DDC"/>
    <w:rsid w:val="00270F90"/>
    <w:rsid w:val="002716E1"/>
    <w:rsid w:val="00271919"/>
    <w:rsid w:val="00271989"/>
    <w:rsid w:val="0027213C"/>
    <w:rsid w:val="002724B3"/>
    <w:rsid w:val="0027268E"/>
    <w:rsid w:val="002734E2"/>
    <w:rsid w:val="002747B6"/>
    <w:rsid w:val="00276B71"/>
    <w:rsid w:val="00277561"/>
    <w:rsid w:val="00280524"/>
    <w:rsid w:val="00281742"/>
    <w:rsid w:val="00281BA1"/>
    <w:rsid w:val="0028338B"/>
    <w:rsid w:val="0028375D"/>
    <w:rsid w:val="002844FB"/>
    <w:rsid w:val="00284D61"/>
    <w:rsid w:val="00286B90"/>
    <w:rsid w:val="00287A0A"/>
    <w:rsid w:val="002915BA"/>
    <w:rsid w:val="002923A0"/>
    <w:rsid w:val="00292D44"/>
    <w:rsid w:val="00293710"/>
    <w:rsid w:val="00293AED"/>
    <w:rsid w:val="002948E9"/>
    <w:rsid w:val="00294909"/>
    <w:rsid w:val="0029490D"/>
    <w:rsid w:val="00294BA3"/>
    <w:rsid w:val="00295051"/>
    <w:rsid w:val="00295059"/>
    <w:rsid w:val="002962FB"/>
    <w:rsid w:val="00296E61"/>
    <w:rsid w:val="002A04CB"/>
    <w:rsid w:val="002A07D7"/>
    <w:rsid w:val="002A1305"/>
    <w:rsid w:val="002A1B2F"/>
    <w:rsid w:val="002A1C86"/>
    <w:rsid w:val="002A26D4"/>
    <w:rsid w:val="002A2B37"/>
    <w:rsid w:val="002A2EA2"/>
    <w:rsid w:val="002A3739"/>
    <w:rsid w:val="002A42CE"/>
    <w:rsid w:val="002A509F"/>
    <w:rsid w:val="002A64D4"/>
    <w:rsid w:val="002A7281"/>
    <w:rsid w:val="002B0130"/>
    <w:rsid w:val="002B10DC"/>
    <w:rsid w:val="002B121A"/>
    <w:rsid w:val="002B1CB1"/>
    <w:rsid w:val="002B1D0A"/>
    <w:rsid w:val="002B1DEF"/>
    <w:rsid w:val="002B2E55"/>
    <w:rsid w:val="002B3109"/>
    <w:rsid w:val="002B33A6"/>
    <w:rsid w:val="002B4137"/>
    <w:rsid w:val="002B41C3"/>
    <w:rsid w:val="002B53A0"/>
    <w:rsid w:val="002B5521"/>
    <w:rsid w:val="002B60F5"/>
    <w:rsid w:val="002B785B"/>
    <w:rsid w:val="002C09C1"/>
    <w:rsid w:val="002C0A3D"/>
    <w:rsid w:val="002C0DB1"/>
    <w:rsid w:val="002C0DBD"/>
    <w:rsid w:val="002C0E18"/>
    <w:rsid w:val="002C0FFC"/>
    <w:rsid w:val="002C140F"/>
    <w:rsid w:val="002C21D0"/>
    <w:rsid w:val="002C27EE"/>
    <w:rsid w:val="002C57B3"/>
    <w:rsid w:val="002C5D3D"/>
    <w:rsid w:val="002C7801"/>
    <w:rsid w:val="002C7A05"/>
    <w:rsid w:val="002C7AAC"/>
    <w:rsid w:val="002D021D"/>
    <w:rsid w:val="002D0384"/>
    <w:rsid w:val="002D1599"/>
    <w:rsid w:val="002D1DF9"/>
    <w:rsid w:val="002D2984"/>
    <w:rsid w:val="002D2D21"/>
    <w:rsid w:val="002D4BFE"/>
    <w:rsid w:val="002D512B"/>
    <w:rsid w:val="002D5BB1"/>
    <w:rsid w:val="002D6921"/>
    <w:rsid w:val="002D72E3"/>
    <w:rsid w:val="002D76F7"/>
    <w:rsid w:val="002D7D46"/>
    <w:rsid w:val="002E02CC"/>
    <w:rsid w:val="002E0484"/>
    <w:rsid w:val="002E0B5D"/>
    <w:rsid w:val="002E0E76"/>
    <w:rsid w:val="002E0F58"/>
    <w:rsid w:val="002E1457"/>
    <w:rsid w:val="002E1AB9"/>
    <w:rsid w:val="002E1BF4"/>
    <w:rsid w:val="002E2B28"/>
    <w:rsid w:val="002E419C"/>
    <w:rsid w:val="002E448F"/>
    <w:rsid w:val="002E4692"/>
    <w:rsid w:val="002E6B5D"/>
    <w:rsid w:val="002E6EEF"/>
    <w:rsid w:val="002F09E4"/>
    <w:rsid w:val="002F11FD"/>
    <w:rsid w:val="002F3212"/>
    <w:rsid w:val="002F3D03"/>
    <w:rsid w:val="002F54EC"/>
    <w:rsid w:val="002F5567"/>
    <w:rsid w:val="002F6CE3"/>
    <w:rsid w:val="002F7223"/>
    <w:rsid w:val="002F7FB3"/>
    <w:rsid w:val="003003FE"/>
    <w:rsid w:val="003021AE"/>
    <w:rsid w:val="00302BCE"/>
    <w:rsid w:val="00302BF3"/>
    <w:rsid w:val="00303484"/>
    <w:rsid w:val="00303833"/>
    <w:rsid w:val="00303DEC"/>
    <w:rsid w:val="00304FD3"/>
    <w:rsid w:val="003063AE"/>
    <w:rsid w:val="00306B44"/>
    <w:rsid w:val="00307379"/>
    <w:rsid w:val="003103E6"/>
    <w:rsid w:val="003109A3"/>
    <w:rsid w:val="003111F7"/>
    <w:rsid w:val="00311279"/>
    <w:rsid w:val="003122C9"/>
    <w:rsid w:val="00312701"/>
    <w:rsid w:val="00313444"/>
    <w:rsid w:val="0031384B"/>
    <w:rsid w:val="003139B4"/>
    <w:rsid w:val="00314B17"/>
    <w:rsid w:val="00314C92"/>
    <w:rsid w:val="003151DB"/>
    <w:rsid w:val="00315BDD"/>
    <w:rsid w:val="00317550"/>
    <w:rsid w:val="00317BCF"/>
    <w:rsid w:val="003211B5"/>
    <w:rsid w:val="00321714"/>
    <w:rsid w:val="00321B6E"/>
    <w:rsid w:val="003222D6"/>
    <w:rsid w:val="00323938"/>
    <w:rsid w:val="00324325"/>
    <w:rsid w:val="00325624"/>
    <w:rsid w:val="003259FE"/>
    <w:rsid w:val="00325F6D"/>
    <w:rsid w:val="0032650B"/>
    <w:rsid w:val="00326D07"/>
    <w:rsid w:val="0032709D"/>
    <w:rsid w:val="003276EC"/>
    <w:rsid w:val="0032770D"/>
    <w:rsid w:val="00330303"/>
    <w:rsid w:val="00330386"/>
    <w:rsid w:val="00330575"/>
    <w:rsid w:val="003309C3"/>
    <w:rsid w:val="00333904"/>
    <w:rsid w:val="00334096"/>
    <w:rsid w:val="00334A86"/>
    <w:rsid w:val="00335495"/>
    <w:rsid w:val="00335BE0"/>
    <w:rsid w:val="00337077"/>
    <w:rsid w:val="003401A8"/>
    <w:rsid w:val="00340316"/>
    <w:rsid w:val="0034041F"/>
    <w:rsid w:val="00340A1D"/>
    <w:rsid w:val="0034212C"/>
    <w:rsid w:val="003426BA"/>
    <w:rsid w:val="00343A21"/>
    <w:rsid w:val="00343EAE"/>
    <w:rsid w:val="003451AF"/>
    <w:rsid w:val="00350382"/>
    <w:rsid w:val="00350A46"/>
    <w:rsid w:val="003517DF"/>
    <w:rsid w:val="00352145"/>
    <w:rsid w:val="00352399"/>
    <w:rsid w:val="0035263D"/>
    <w:rsid w:val="00352FA3"/>
    <w:rsid w:val="00353853"/>
    <w:rsid w:val="00354456"/>
    <w:rsid w:val="003552D9"/>
    <w:rsid w:val="003573C5"/>
    <w:rsid w:val="00357914"/>
    <w:rsid w:val="003607AE"/>
    <w:rsid w:val="003609FA"/>
    <w:rsid w:val="00360FBF"/>
    <w:rsid w:val="00362A09"/>
    <w:rsid w:val="00363D9B"/>
    <w:rsid w:val="00364163"/>
    <w:rsid w:val="003649E9"/>
    <w:rsid w:val="00364C73"/>
    <w:rsid w:val="00365FA1"/>
    <w:rsid w:val="003676E5"/>
    <w:rsid w:val="00367E2A"/>
    <w:rsid w:val="0037058C"/>
    <w:rsid w:val="003709C5"/>
    <w:rsid w:val="003711A2"/>
    <w:rsid w:val="00371EC4"/>
    <w:rsid w:val="003723DE"/>
    <w:rsid w:val="00373A36"/>
    <w:rsid w:val="00374077"/>
    <w:rsid w:val="00374BA2"/>
    <w:rsid w:val="00375680"/>
    <w:rsid w:val="00376028"/>
    <w:rsid w:val="0037726F"/>
    <w:rsid w:val="0037735B"/>
    <w:rsid w:val="00377CC4"/>
    <w:rsid w:val="003812FD"/>
    <w:rsid w:val="00381533"/>
    <w:rsid w:val="00381E93"/>
    <w:rsid w:val="003829B6"/>
    <w:rsid w:val="00382BD2"/>
    <w:rsid w:val="00382D7F"/>
    <w:rsid w:val="0038308A"/>
    <w:rsid w:val="0038349D"/>
    <w:rsid w:val="00384F08"/>
    <w:rsid w:val="00385528"/>
    <w:rsid w:val="00386989"/>
    <w:rsid w:val="003911A0"/>
    <w:rsid w:val="0039139C"/>
    <w:rsid w:val="0039203C"/>
    <w:rsid w:val="003921A9"/>
    <w:rsid w:val="003924BD"/>
    <w:rsid w:val="003928A5"/>
    <w:rsid w:val="00393952"/>
    <w:rsid w:val="00393B2B"/>
    <w:rsid w:val="00393D15"/>
    <w:rsid w:val="00394D50"/>
    <w:rsid w:val="003959D2"/>
    <w:rsid w:val="003961B3"/>
    <w:rsid w:val="003964B4"/>
    <w:rsid w:val="003A0639"/>
    <w:rsid w:val="003A0955"/>
    <w:rsid w:val="003A0F23"/>
    <w:rsid w:val="003A1201"/>
    <w:rsid w:val="003A25C4"/>
    <w:rsid w:val="003A28BD"/>
    <w:rsid w:val="003A3F12"/>
    <w:rsid w:val="003A4EB1"/>
    <w:rsid w:val="003A782C"/>
    <w:rsid w:val="003A79A5"/>
    <w:rsid w:val="003A7A0B"/>
    <w:rsid w:val="003B01C7"/>
    <w:rsid w:val="003B01E3"/>
    <w:rsid w:val="003B1BA8"/>
    <w:rsid w:val="003B2120"/>
    <w:rsid w:val="003B25B7"/>
    <w:rsid w:val="003B28AF"/>
    <w:rsid w:val="003B30C4"/>
    <w:rsid w:val="003B3AF8"/>
    <w:rsid w:val="003B4126"/>
    <w:rsid w:val="003B4E3F"/>
    <w:rsid w:val="003B530C"/>
    <w:rsid w:val="003B55AD"/>
    <w:rsid w:val="003B5C83"/>
    <w:rsid w:val="003B6491"/>
    <w:rsid w:val="003B67CE"/>
    <w:rsid w:val="003B6890"/>
    <w:rsid w:val="003B7395"/>
    <w:rsid w:val="003B7929"/>
    <w:rsid w:val="003B7F2B"/>
    <w:rsid w:val="003C26E4"/>
    <w:rsid w:val="003C2FC4"/>
    <w:rsid w:val="003C3656"/>
    <w:rsid w:val="003C3A4C"/>
    <w:rsid w:val="003C59ED"/>
    <w:rsid w:val="003C5FE9"/>
    <w:rsid w:val="003C6651"/>
    <w:rsid w:val="003C7266"/>
    <w:rsid w:val="003C78A3"/>
    <w:rsid w:val="003C7E9C"/>
    <w:rsid w:val="003D0EBD"/>
    <w:rsid w:val="003D15C2"/>
    <w:rsid w:val="003D2F3C"/>
    <w:rsid w:val="003D3A53"/>
    <w:rsid w:val="003D556A"/>
    <w:rsid w:val="003D7119"/>
    <w:rsid w:val="003D7A6C"/>
    <w:rsid w:val="003E0575"/>
    <w:rsid w:val="003E0B78"/>
    <w:rsid w:val="003E0E28"/>
    <w:rsid w:val="003E0EE1"/>
    <w:rsid w:val="003E2CFF"/>
    <w:rsid w:val="003E3DE1"/>
    <w:rsid w:val="003E55F0"/>
    <w:rsid w:val="003E597A"/>
    <w:rsid w:val="003E6A96"/>
    <w:rsid w:val="003F086F"/>
    <w:rsid w:val="003F1B4A"/>
    <w:rsid w:val="003F1BD6"/>
    <w:rsid w:val="003F3308"/>
    <w:rsid w:val="003F34B6"/>
    <w:rsid w:val="003F34E0"/>
    <w:rsid w:val="003F5270"/>
    <w:rsid w:val="003F57A3"/>
    <w:rsid w:val="003F5DFD"/>
    <w:rsid w:val="003F6531"/>
    <w:rsid w:val="003F6BD4"/>
    <w:rsid w:val="003F6C82"/>
    <w:rsid w:val="003F7574"/>
    <w:rsid w:val="003F786D"/>
    <w:rsid w:val="004000BA"/>
    <w:rsid w:val="0040150F"/>
    <w:rsid w:val="004019AA"/>
    <w:rsid w:val="00403926"/>
    <w:rsid w:val="00404A93"/>
    <w:rsid w:val="00404ECF"/>
    <w:rsid w:val="00405255"/>
    <w:rsid w:val="00405B38"/>
    <w:rsid w:val="00407013"/>
    <w:rsid w:val="004076E4"/>
    <w:rsid w:val="00410712"/>
    <w:rsid w:val="004108A9"/>
    <w:rsid w:val="004109D3"/>
    <w:rsid w:val="004110CE"/>
    <w:rsid w:val="00411EB3"/>
    <w:rsid w:val="00412953"/>
    <w:rsid w:val="00412A02"/>
    <w:rsid w:val="0041392B"/>
    <w:rsid w:val="00413F80"/>
    <w:rsid w:val="00414DFE"/>
    <w:rsid w:val="004150BB"/>
    <w:rsid w:val="00415252"/>
    <w:rsid w:val="004166A9"/>
    <w:rsid w:val="00416D8C"/>
    <w:rsid w:val="004174B4"/>
    <w:rsid w:val="00417B83"/>
    <w:rsid w:val="00420B9E"/>
    <w:rsid w:val="00420DA9"/>
    <w:rsid w:val="0042152D"/>
    <w:rsid w:val="00423C89"/>
    <w:rsid w:val="00423E81"/>
    <w:rsid w:val="00424B7A"/>
    <w:rsid w:val="00425128"/>
    <w:rsid w:val="0042592A"/>
    <w:rsid w:val="00425DB6"/>
    <w:rsid w:val="0042602F"/>
    <w:rsid w:val="004261ED"/>
    <w:rsid w:val="004263D9"/>
    <w:rsid w:val="00426D8C"/>
    <w:rsid w:val="00427500"/>
    <w:rsid w:val="004301AA"/>
    <w:rsid w:val="00433F36"/>
    <w:rsid w:val="0043408C"/>
    <w:rsid w:val="0043458F"/>
    <w:rsid w:val="0043473A"/>
    <w:rsid w:val="0043602E"/>
    <w:rsid w:val="00437C36"/>
    <w:rsid w:val="00440064"/>
    <w:rsid w:val="004407CD"/>
    <w:rsid w:val="00440814"/>
    <w:rsid w:val="00441D05"/>
    <w:rsid w:val="004438ED"/>
    <w:rsid w:val="00444BCB"/>
    <w:rsid w:val="00444D66"/>
    <w:rsid w:val="0044712C"/>
    <w:rsid w:val="00447895"/>
    <w:rsid w:val="00450289"/>
    <w:rsid w:val="00451993"/>
    <w:rsid w:val="00453B6C"/>
    <w:rsid w:val="00453E52"/>
    <w:rsid w:val="00457135"/>
    <w:rsid w:val="004571B6"/>
    <w:rsid w:val="00457B71"/>
    <w:rsid w:val="00457D1A"/>
    <w:rsid w:val="00457E6B"/>
    <w:rsid w:val="00460BF3"/>
    <w:rsid w:val="00462311"/>
    <w:rsid w:val="00462756"/>
    <w:rsid w:val="00462E3B"/>
    <w:rsid w:val="00463240"/>
    <w:rsid w:val="004636BE"/>
    <w:rsid w:val="0046373B"/>
    <w:rsid w:val="00464B21"/>
    <w:rsid w:val="00466384"/>
    <w:rsid w:val="0046669C"/>
    <w:rsid w:val="004672F5"/>
    <w:rsid w:val="00467B06"/>
    <w:rsid w:val="00467E0E"/>
    <w:rsid w:val="00467E95"/>
    <w:rsid w:val="00467F43"/>
    <w:rsid w:val="0047005A"/>
    <w:rsid w:val="004702AA"/>
    <w:rsid w:val="004712CF"/>
    <w:rsid w:val="00471B85"/>
    <w:rsid w:val="00471D17"/>
    <w:rsid w:val="00472EF8"/>
    <w:rsid w:val="004741F2"/>
    <w:rsid w:val="00474B59"/>
    <w:rsid w:val="00475C3D"/>
    <w:rsid w:val="00476C9E"/>
    <w:rsid w:val="00476CD5"/>
    <w:rsid w:val="004774DC"/>
    <w:rsid w:val="00477B6C"/>
    <w:rsid w:val="0048127B"/>
    <w:rsid w:val="0048193D"/>
    <w:rsid w:val="00481D16"/>
    <w:rsid w:val="00481E8F"/>
    <w:rsid w:val="00482179"/>
    <w:rsid w:val="004828EE"/>
    <w:rsid w:val="00483753"/>
    <w:rsid w:val="00485EF5"/>
    <w:rsid w:val="004867B4"/>
    <w:rsid w:val="00486F7D"/>
    <w:rsid w:val="0048788D"/>
    <w:rsid w:val="00487E93"/>
    <w:rsid w:val="004912B4"/>
    <w:rsid w:val="00491519"/>
    <w:rsid w:val="004916CD"/>
    <w:rsid w:val="0049174D"/>
    <w:rsid w:val="00492617"/>
    <w:rsid w:val="004930F6"/>
    <w:rsid w:val="0049383B"/>
    <w:rsid w:val="00495E47"/>
    <w:rsid w:val="00496BEA"/>
    <w:rsid w:val="004A087F"/>
    <w:rsid w:val="004A1E9D"/>
    <w:rsid w:val="004A347A"/>
    <w:rsid w:val="004A3A06"/>
    <w:rsid w:val="004A3A96"/>
    <w:rsid w:val="004A3DCF"/>
    <w:rsid w:val="004A4415"/>
    <w:rsid w:val="004A561A"/>
    <w:rsid w:val="004A5662"/>
    <w:rsid w:val="004A68D6"/>
    <w:rsid w:val="004A691F"/>
    <w:rsid w:val="004B0324"/>
    <w:rsid w:val="004B03C2"/>
    <w:rsid w:val="004B05CD"/>
    <w:rsid w:val="004B1612"/>
    <w:rsid w:val="004B1DEC"/>
    <w:rsid w:val="004B1EDA"/>
    <w:rsid w:val="004B2372"/>
    <w:rsid w:val="004B3A88"/>
    <w:rsid w:val="004B3C07"/>
    <w:rsid w:val="004B71A1"/>
    <w:rsid w:val="004C229A"/>
    <w:rsid w:val="004C2475"/>
    <w:rsid w:val="004C354E"/>
    <w:rsid w:val="004C600C"/>
    <w:rsid w:val="004C6BBE"/>
    <w:rsid w:val="004C6D78"/>
    <w:rsid w:val="004D1C8B"/>
    <w:rsid w:val="004D1F2B"/>
    <w:rsid w:val="004D278A"/>
    <w:rsid w:val="004D3722"/>
    <w:rsid w:val="004D3FAD"/>
    <w:rsid w:val="004D3FEF"/>
    <w:rsid w:val="004D5B77"/>
    <w:rsid w:val="004D666E"/>
    <w:rsid w:val="004D7943"/>
    <w:rsid w:val="004E03C9"/>
    <w:rsid w:val="004E10A3"/>
    <w:rsid w:val="004E2093"/>
    <w:rsid w:val="004E2150"/>
    <w:rsid w:val="004E2B31"/>
    <w:rsid w:val="004E305D"/>
    <w:rsid w:val="004E40EB"/>
    <w:rsid w:val="004E4828"/>
    <w:rsid w:val="004E48BB"/>
    <w:rsid w:val="004E4B53"/>
    <w:rsid w:val="004E4EB2"/>
    <w:rsid w:val="004E54C0"/>
    <w:rsid w:val="004E5783"/>
    <w:rsid w:val="004E5F56"/>
    <w:rsid w:val="004E699D"/>
    <w:rsid w:val="004E6A57"/>
    <w:rsid w:val="004E716E"/>
    <w:rsid w:val="004F02AF"/>
    <w:rsid w:val="004F108A"/>
    <w:rsid w:val="004F16D1"/>
    <w:rsid w:val="004F1C99"/>
    <w:rsid w:val="004F24D5"/>
    <w:rsid w:val="004F2FC1"/>
    <w:rsid w:val="004F3322"/>
    <w:rsid w:val="004F3866"/>
    <w:rsid w:val="004F39F5"/>
    <w:rsid w:val="004F424C"/>
    <w:rsid w:val="004F45F4"/>
    <w:rsid w:val="004F4702"/>
    <w:rsid w:val="004F4FFC"/>
    <w:rsid w:val="004F58A6"/>
    <w:rsid w:val="004F5A0C"/>
    <w:rsid w:val="004F5B93"/>
    <w:rsid w:val="004F65CA"/>
    <w:rsid w:val="004F6897"/>
    <w:rsid w:val="004F7513"/>
    <w:rsid w:val="005002E5"/>
    <w:rsid w:val="00500423"/>
    <w:rsid w:val="00500C15"/>
    <w:rsid w:val="005020EE"/>
    <w:rsid w:val="00502B11"/>
    <w:rsid w:val="00503070"/>
    <w:rsid w:val="005031A0"/>
    <w:rsid w:val="005038C5"/>
    <w:rsid w:val="00504022"/>
    <w:rsid w:val="0050495B"/>
    <w:rsid w:val="00505E01"/>
    <w:rsid w:val="005063F9"/>
    <w:rsid w:val="00506495"/>
    <w:rsid w:val="00506A51"/>
    <w:rsid w:val="005077F4"/>
    <w:rsid w:val="0051010F"/>
    <w:rsid w:val="0051154C"/>
    <w:rsid w:val="00511E5B"/>
    <w:rsid w:val="00512C07"/>
    <w:rsid w:val="005142EA"/>
    <w:rsid w:val="00514976"/>
    <w:rsid w:val="005152A9"/>
    <w:rsid w:val="005155BB"/>
    <w:rsid w:val="0051616D"/>
    <w:rsid w:val="0051724A"/>
    <w:rsid w:val="00520155"/>
    <w:rsid w:val="00520CE9"/>
    <w:rsid w:val="00523154"/>
    <w:rsid w:val="005233E0"/>
    <w:rsid w:val="0052340A"/>
    <w:rsid w:val="00524051"/>
    <w:rsid w:val="005251B8"/>
    <w:rsid w:val="00525D02"/>
    <w:rsid w:val="005262B6"/>
    <w:rsid w:val="00526436"/>
    <w:rsid w:val="00526B7F"/>
    <w:rsid w:val="005273BB"/>
    <w:rsid w:val="0052748F"/>
    <w:rsid w:val="00531638"/>
    <w:rsid w:val="00532168"/>
    <w:rsid w:val="005323BD"/>
    <w:rsid w:val="00533AC9"/>
    <w:rsid w:val="00533F33"/>
    <w:rsid w:val="005347E7"/>
    <w:rsid w:val="00534815"/>
    <w:rsid w:val="00534D56"/>
    <w:rsid w:val="00535626"/>
    <w:rsid w:val="0053667B"/>
    <w:rsid w:val="00537341"/>
    <w:rsid w:val="0053757D"/>
    <w:rsid w:val="005400D7"/>
    <w:rsid w:val="00540D03"/>
    <w:rsid w:val="00542358"/>
    <w:rsid w:val="00542531"/>
    <w:rsid w:val="00543250"/>
    <w:rsid w:val="005433D9"/>
    <w:rsid w:val="00543FB3"/>
    <w:rsid w:val="00544025"/>
    <w:rsid w:val="005446B4"/>
    <w:rsid w:val="00545BF0"/>
    <w:rsid w:val="005470AC"/>
    <w:rsid w:val="0055020E"/>
    <w:rsid w:val="00550874"/>
    <w:rsid w:val="00550DEC"/>
    <w:rsid w:val="00551F71"/>
    <w:rsid w:val="00552B25"/>
    <w:rsid w:val="00553ADB"/>
    <w:rsid w:val="00554EE7"/>
    <w:rsid w:val="005552F7"/>
    <w:rsid w:val="00555516"/>
    <w:rsid w:val="005562C1"/>
    <w:rsid w:val="005563BE"/>
    <w:rsid w:val="00560F55"/>
    <w:rsid w:val="00561848"/>
    <w:rsid w:val="00561CE9"/>
    <w:rsid w:val="00561DED"/>
    <w:rsid w:val="0056267F"/>
    <w:rsid w:val="00562AB8"/>
    <w:rsid w:val="00563038"/>
    <w:rsid w:val="005633C0"/>
    <w:rsid w:val="00564CC1"/>
    <w:rsid w:val="005659B2"/>
    <w:rsid w:val="0056613C"/>
    <w:rsid w:val="00566CD3"/>
    <w:rsid w:val="00570E74"/>
    <w:rsid w:val="00571F48"/>
    <w:rsid w:val="005730EB"/>
    <w:rsid w:val="00574179"/>
    <w:rsid w:val="00574405"/>
    <w:rsid w:val="00574B47"/>
    <w:rsid w:val="0057535E"/>
    <w:rsid w:val="00575F8F"/>
    <w:rsid w:val="00577CAD"/>
    <w:rsid w:val="00580568"/>
    <w:rsid w:val="005807BD"/>
    <w:rsid w:val="00580CAA"/>
    <w:rsid w:val="005823BF"/>
    <w:rsid w:val="00584442"/>
    <w:rsid w:val="00584946"/>
    <w:rsid w:val="00585096"/>
    <w:rsid w:val="0058558A"/>
    <w:rsid w:val="005866F5"/>
    <w:rsid w:val="005868BD"/>
    <w:rsid w:val="00586D6D"/>
    <w:rsid w:val="00586EAE"/>
    <w:rsid w:val="0058758A"/>
    <w:rsid w:val="00590A9A"/>
    <w:rsid w:val="00590C33"/>
    <w:rsid w:val="005913D3"/>
    <w:rsid w:val="0059289B"/>
    <w:rsid w:val="00592BE9"/>
    <w:rsid w:val="005940B1"/>
    <w:rsid w:val="005940D1"/>
    <w:rsid w:val="00594E39"/>
    <w:rsid w:val="005952D8"/>
    <w:rsid w:val="0059664D"/>
    <w:rsid w:val="0059668C"/>
    <w:rsid w:val="005967A3"/>
    <w:rsid w:val="005969C0"/>
    <w:rsid w:val="00597305"/>
    <w:rsid w:val="0059759E"/>
    <w:rsid w:val="005A03A0"/>
    <w:rsid w:val="005A0849"/>
    <w:rsid w:val="005A0B7D"/>
    <w:rsid w:val="005A2BC7"/>
    <w:rsid w:val="005A40CF"/>
    <w:rsid w:val="005A4383"/>
    <w:rsid w:val="005A4BBB"/>
    <w:rsid w:val="005A68D4"/>
    <w:rsid w:val="005A6D23"/>
    <w:rsid w:val="005A73E0"/>
    <w:rsid w:val="005A79A6"/>
    <w:rsid w:val="005A7C6D"/>
    <w:rsid w:val="005A7F60"/>
    <w:rsid w:val="005A7FC2"/>
    <w:rsid w:val="005B02BD"/>
    <w:rsid w:val="005B12DC"/>
    <w:rsid w:val="005B1F5B"/>
    <w:rsid w:val="005B24CB"/>
    <w:rsid w:val="005B2A15"/>
    <w:rsid w:val="005B3F02"/>
    <w:rsid w:val="005B405E"/>
    <w:rsid w:val="005B4FBC"/>
    <w:rsid w:val="005B6752"/>
    <w:rsid w:val="005B7699"/>
    <w:rsid w:val="005C070D"/>
    <w:rsid w:val="005C0B85"/>
    <w:rsid w:val="005C1447"/>
    <w:rsid w:val="005C15A9"/>
    <w:rsid w:val="005C16F0"/>
    <w:rsid w:val="005C1CBF"/>
    <w:rsid w:val="005C1CFE"/>
    <w:rsid w:val="005C20E5"/>
    <w:rsid w:val="005C22F8"/>
    <w:rsid w:val="005C38BB"/>
    <w:rsid w:val="005C4FDA"/>
    <w:rsid w:val="005C5456"/>
    <w:rsid w:val="005C6182"/>
    <w:rsid w:val="005C6EC0"/>
    <w:rsid w:val="005C7F38"/>
    <w:rsid w:val="005D0011"/>
    <w:rsid w:val="005D0748"/>
    <w:rsid w:val="005D0D1F"/>
    <w:rsid w:val="005D198E"/>
    <w:rsid w:val="005D1A55"/>
    <w:rsid w:val="005D1E1D"/>
    <w:rsid w:val="005D2390"/>
    <w:rsid w:val="005D304F"/>
    <w:rsid w:val="005D3289"/>
    <w:rsid w:val="005D3EF8"/>
    <w:rsid w:val="005D522E"/>
    <w:rsid w:val="005D53E1"/>
    <w:rsid w:val="005D6575"/>
    <w:rsid w:val="005D6632"/>
    <w:rsid w:val="005D6D03"/>
    <w:rsid w:val="005D76C4"/>
    <w:rsid w:val="005D7E41"/>
    <w:rsid w:val="005E02C1"/>
    <w:rsid w:val="005E074C"/>
    <w:rsid w:val="005E0930"/>
    <w:rsid w:val="005E0D72"/>
    <w:rsid w:val="005E1466"/>
    <w:rsid w:val="005E15ED"/>
    <w:rsid w:val="005E250D"/>
    <w:rsid w:val="005E2B7A"/>
    <w:rsid w:val="005E2C9B"/>
    <w:rsid w:val="005E43BE"/>
    <w:rsid w:val="005E557E"/>
    <w:rsid w:val="005E6F2D"/>
    <w:rsid w:val="005E7AEF"/>
    <w:rsid w:val="005E7CE8"/>
    <w:rsid w:val="005F0C9E"/>
    <w:rsid w:val="005F0FB0"/>
    <w:rsid w:val="005F2A81"/>
    <w:rsid w:val="005F5544"/>
    <w:rsid w:val="005F63B5"/>
    <w:rsid w:val="005F732A"/>
    <w:rsid w:val="005F7828"/>
    <w:rsid w:val="005F7C9A"/>
    <w:rsid w:val="00600282"/>
    <w:rsid w:val="0060183C"/>
    <w:rsid w:val="006020FF"/>
    <w:rsid w:val="00602B51"/>
    <w:rsid w:val="00603940"/>
    <w:rsid w:val="00604540"/>
    <w:rsid w:val="00605800"/>
    <w:rsid w:val="00605DF6"/>
    <w:rsid w:val="00606A83"/>
    <w:rsid w:val="00606EEE"/>
    <w:rsid w:val="0061041D"/>
    <w:rsid w:val="00613150"/>
    <w:rsid w:val="00614A7F"/>
    <w:rsid w:val="0061692F"/>
    <w:rsid w:val="0061728A"/>
    <w:rsid w:val="006179DA"/>
    <w:rsid w:val="00617F29"/>
    <w:rsid w:val="00620605"/>
    <w:rsid w:val="00620668"/>
    <w:rsid w:val="006210DC"/>
    <w:rsid w:val="00621198"/>
    <w:rsid w:val="0062228C"/>
    <w:rsid w:val="00624234"/>
    <w:rsid w:val="00624479"/>
    <w:rsid w:val="0062609A"/>
    <w:rsid w:val="006268B2"/>
    <w:rsid w:val="00626F24"/>
    <w:rsid w:val="00627B02"/>
    <w:rsid w:val="0063010D"/>
    <w:rsid w:val="006304B6"/>
    <w:rsid w:val="00630761"/>
    <w:rsid w:val="00630911"/>
    <w:rsid w:val="00632493"/>
    <w:rsid w:val="00632E8A"/>
    <w:rsid w:val="0063497D"/>
    <w:rsid w:val="0063521D"/>
    <w:rsid w:val="0063584F"/>
    <w:rsid w:val="00635A28"/>
    <w:rsid w:val="006362BF"/>
    <w:rsid w:val="006376EA"/>
    <w:rsid w:val="00637A73"/>
    <w:rsid w:val="00637B2E"/>
    <w:rsid w:val="00637F98"/>
    <w:rsid w:val="00640149"/>
    <w:rsid w:val="006407EB"/>
    <w:rsid w:val="00640CF5"/>
    <w:rsid w:val="00641EBF"/>
    <w:rsid w:val="006423E8"/>
    <w:rsid w:val="00642EAF"/>
    <w:rsid w:val="0064316F"/>
    <w:rsid w:val="00643AC5"/>
    <w:rsid w:val="00643FCA"/>
    <w:rsid w:val="00644AF6"/>
    <w:rsid w:val="0065025F"/>
    <w:rsid w:val="00650A09"/>
    <w:rsid w:val="00650D3C"/>
    <w:rsid w:val="00651A8D"/>
    <w:rsid w:val="00651D5D"/>
    <w:rsid w:val="00652296"/>
    <w:rsid w:val="00652625"/>
    <w:rsid w:val="0065339A"/>
    <w:rsid w:val="00653B6F"/>
    <w:rsid w:val="006552F9"/>
    <w:rsid w:val="00656643"/>
    <w:rsid w:val="006567F2"/>
    <w:rsid w:val="0065684C"/>
    <w:rsid w:val="00656A46"/>
    <w:rsid w:val="00657D3A"/>
    <w:rsid w:val="00660133"/>
    <w:rsid w:val="00660F26"/>
    <w:rsid w:val="006617BA"/>
    <w:rsid w:val="006618BE"/>
    <w:rsid w:val="00661C84"/>
    <w:rsid w:val="00662B5B"/>
    <w:rsid w:val="00662E09"/>
    <w:rsid w:val="00662F25"/>
    <w:rsid w:val="00663DEC"/>
    <w:rsid w:val="006648B1"/>
    <w:rsid w:val="00664CCC"/>
    <w:rsid w:val="00664F4D"/>
    <w:rsid w:val="006675DF"/>
    <w:rsid w:val="00670380"/>
    <w:rsid w:val="00670789"/>
    <w:rsid w:val="00670A9A"/>
    <w:rsid w:val="00671D9E"/>
    <w:rsid w:val="00671E18"/>
    <w:rsid w:val="00672DF5"/>
    <w:rsid w:val="00675039"/>
    <w:rsid w:val="00675382"/>
    <w:rsid w:val="00676306"/>
    <w:rsid w:val="006769F2"/>
    <w:rsid w:val="00676E21"/>
    <w:rsid w:val="0067798B"/>
    <w:rsid w:val="00677CD6"/>
    <w:rsid w:val="00677DEA"/>
    <w:rsid w:val="00680AE1"/>
    <w:rsid w:val="00681757"/>
    <w:rsid w:val="006818A1"/>
    <w:rsid w:val="00681AA4"/>
    <w:rsid w:val="0068420C"/>
    <w:rsid w:val="00684CCD"/>
    <w:rsid w:val="006865F3"/>
    <w:rsid w:val="00687D52"/>
    <w:rsid w:val="00690D33"/>
    <w:rsid w:val="00690FA8"/>
    <w:rsid w:val="00692775"/>
    <w:rsid w:val="006927B5"/>
    <w:rsid w:val="00692D31"/>
    <w:rsid w:val="00694455"/>
    <w:rsid w:val="0069497A"/>
    <w:rsid w:val="00695B74"/>
    <w:rsid w:val="00696C97"/>
    <w:rsid w:val="00696CA4"/>
    <w:rsid w:val="00697749"/>
    <w:rsid w:val="006A0D6D"/>
    <w:rsid w:val="006A1665"/>
    <w:rsid w:val="006A1DB7"/>
    <w:rsid w:val="006A27BC"/>
    <w:rsid w:val="006A29B8"/>
    <w:rsid w:val="006A4408"/>
    <w:rsid w:val="006A588A"/>
    <w:rsid w:val="006A6C02"/>
    <w:rsid w:val="006B2555"/>
    <w:rsid w:val="006B2CF0"/>
    <w:rsid w:val="006B2FE0"/>
    <w:rsid w:val="006B4616"/>
    <w:rsid w:val="006B6E8C"/>
    <w:rsid w:val="006B7D48"/>
    <w:rsid w:val="006C0518"/>
    <w:rsid w:val="006C096D"/>
    <w:rsid w:val="006C0ECF"/>
    <w:rsid w:val="006C1DE4"/>
    <w:rsid w:val="006C2C97"/>
    <w:rsid w:val="006C2C98"/>
    <w:rsid w:val="006C44A0"/>
    <w:rsid w:val="006C4791"/>
    <w:rsid w:val="006C5689"/>
    <w:rsid w:val="006C5F1D"/>
    <w:rsid w:val="006C61EF"/>
    <w:rsid w:val="006D124E"/>
    <w:rsid w:val="006D272B"/>
    <w:rsid w:val="006D27C4"/>
    <w:rsid w:val="006D28EF"/>
    <w:rsid w:val="006D2CF2"/>
    <w:rsid w:val="006D33F8"/>
    <w:rsid w:val="006D4591"/>
    <w:rsid w:val="006D4BF9"/>
    <w:rsid w:val="006D52A8"/>
    <w:rsid w:val="006D5AD1"/>
    <w:rsid w:val="006D5CD0"/>
    <w:rsid w:val="006D6317"/>
    <w:rsid w:val="006D6C17"/>
    <w:rsid w:val="006D74A0"/>
    <w:rsid w:val="006D74A7"/>
    <w:rsid w:val="006D7A87"/>
    <w:rsid w:val="006E03EB"/>
    <w:rsid w:val="006E0CAF"/>
    <w:rsid w:val="006E0EEE"/>
    <w:rsid w:val="006E26D9"/>
    <w:rsid w:val="006E3519"/>
    <w:rsid w:val="006E420A"/>
    <w:rsid w:val="006E42F8"/>
    <w:rsid w:val="006E4370"/>
    <w:rsid w:val="006E4474"/>
    <w:rsid w:val="006E616F"/>
    <w:rsid w:val="006E6D6F"/>
    <w:rsid w:val="006E6EAA"/>
    <w:rsid w:val="006E6F45"/>
    <w:rsid w:val="006E6F7F"/>
    <w:rsid w:val="006E7264"/>
    <w:rsid w:val="006E75F2"/>
    <w:rsid w:val="006E7A30"/>
    <w:rsid w:val="006E7B90"/>
    <w:rsid w:val="006F0864"/>
    <w:rsid w:val="006F0DA4"/>
    <w:rsid w:val="006F1BEA"/>
    <w:rsid w:val="006F1CA3"/>
    <w:rsid w:val="006F2857"/>
    <w:rsid w:val="006F295B"/>
    <w:rsid w:val="006F29AB"/>
    <w:rsid w:val="006F29DD"/>
    <w:rsid w:val="006F480B"/>
    <w:rsid w:val="006F5352"/>
    <w:rsid w:val="006F5A17"/>
    <w:rsid w:val="006F5D2C"/>
    <w:rsid w:val="006F6920"/>
    <w:rsid w:val="006F6F0F"/>
    <w:rsid w:val="006F7160"/>
    <w:rsid w:val="006F7DBB"/>
    <w:rsid w:val="0070054E"/>
    <w:rsid w:val="007010C2"/>
    <w:rsid w:val="0070177C"/>
    <w:rsid w:val="00701B52"/>
    <w:rsid w:val="00701E39"/>
    <w:rsid w:val="00702C96"/>
    <w:rsid w:val="00702F68"/>
    <w:rsid w:val="00703429"/>
    <w:rsid w:val="0070350C"/>
    <w:rsid w:val="00703FE4"/>
    <w:rsid w:val="007045BF"/>
    <w:rsid w:val="00706C55"/>
    <w:rsid w:val="00707CFB"/>
    <w:rsid w:val="00710101"/>
    <w:rsid w:val="007112FA"/>
    <w:rsid w:val="00711A2F"/>
    <w:rsid w:val="00712A78"/>
    <w:rsid w:val="00712DCC"/>
    <w:rsid w:val="00714234"/>
    <w:rsid w:val="0071427D"/>
    <w:rsid w:val="007145BD"/>
    <w:rsid w:val="0071512D"/>
    <w:rsid w:val="007152D2"/>
    <w:rsid w:val="00715991"/>
    <w:rsid w:val="007159AF"/>
    <w:rsid w:val="00715E19"/>
    <w:rsid w:val="00715F42"/>
    <w:rsid w:val="00716404"/>
    <w:rsid w:val="0071692C"/>
    <w:rsid w:val="00716F9B"/>
    <w:rsid w:val="00717127"/>
    <w:rsid w:val="00717175"/>
    <w:rsid w:val="0071794E"/>
    <w:rsid w:val="007202AD"/>
    <w:rsid w:val="00721367"/>
    <w:rsid w:val="007216E2"/>
    <w:rsid w:val="007219BB"/>
    <w:rsid w:val="00721CA5"/>
    <w:rsid w:val="00721CDE"/>
    <w:rsid w:val="00721D22"/>
    <w:rsid w:val="00721DF7"/>
    <w:rsid w:val="00723185"/>
    <w:rsid w:val="00723F3D"/>
    <w:rsid w:val="0072535B"/>
    <w:rsid w:val="007256C9"/>
    <w:rsid w:val="0072635C"/>
    <w:rsid w:val="0072670A"/>
    <w:rsid w:val="00726CC7"/>
    <w:rsid w:val="0073099F"/>
    <w:rsid w:val="007309CE"/>
    <w:rsid w:val="0073170B"/>
    <w:rsid w:val="007320B7"/>
    <w:rsid w:val="00732469"/>
    <w:rsid w:val="007326A4"/>
    <w:rsid w:val="00732FC1"/>
    <w:rsid w:val="00734BD1"/>
    <w:rsid w:val="00735A65"/>
    <w:rsid w:val="00736477"/>
    <w:rsid w:val="00737339"/>
    <w:rsid w:val="00737435"/>
    <w:rsid w:val="0074268A"/>
    <w:rsid w:val="00742AA4"/>
    <w:rsid w:val="00742EAC"/>
    <w:rsid w:val="00743E77"/>
    <w:rsid w:val="007441CB"/>
    <w:rsid w:val="007442F7"/>
    <w:rsid w:val="007449B7"/>
    <w:rsid w:val="00745074"/>
    <w:rsid w:val="007455C7"/>
    <w:rsid w:val="0074688F"/>
    <w:rsid w:val="00746D63"/>
    <w:rsid w:val="00747DA6"/>
    <w:rsid w:val="00747FC2"/>
    <w:rsid w:val="00751E93"/>
    <w:rsid w:val="00752039"/>
    <w:rsid w:val="00753EBF"/>
    <w:rsid w:val="007554AF"/>
    <w:rsid w:val="00756BF4"/>
    <w:rsid w:val="00757FE7"/>
    <w:rsid w:val="00760B1C"/>
    <w:rsid w:val="00760EB3"/>
    <w:rsid w:val="007618BD"/>
    <w:rsid w:val="00761EA4"/>
    <w:rsid w:val="00762AF7"/>
    <w:rsid w:val="00764679"/>
    <w:rsid w:val="00764DA3"/>
    <w:rsid w:val="00765E77"/>
    <w:rsid w:val="00765EEE"/>
    <w:rsid w:val="007661DA"/>
    <w:rsid w:val="00766304"/>
    <w:rsid w:val="00766589"/>
    <w:rsid w:val="00767F81"/>
    <w:rsid w:val="00770A74"/>
    <w:rsid w:val="0077106B"/>
    <w:rsid w:val="00771EEF"/>
    <w:rsid w:val="007720A5"/>
    <w:rsid w:val="007721AC"/>
    <w:rsid w:val="00772DC7"/>
    <w:rsid w:val="00774BC3"/>
    <w:rsid w:val="00775F33"/>
    <w:rsid w:val="00776765"/>
    <w:rsid w:val="0077751B"/>
    <w:rsid w:val="007776D1"/>
    <w:rsid w:val="00777DDA"/>
    <w:rsid w:val="00777F85"/>
    <w:rsid w:val="00780616"/>
    <w:rsid w:val="0078134D"/>
    <w:rsid w:val="00781EE8"/>
    <w:rsid w:val="0078448B"/>
    <w:rsid w:val="0078490B"/>
    <w:rsid w:val="0078547A"/>
    <w:rsid w:val="0078596B"/>
    <w:rsid w:val="00786C46"/>
    <w:rsid w:val="00786F33"/>
    <w:rsid w:val="007872DB"/>
    <w:rsid w:val="00790949"/>
    <w:rsid w:val="00790F4A"/>
    <w:rsid w:val="007913E8"/>
    <w:rsid w:val="007918F4"/>
    <w:rsid w:val="00792E18"/>
    <w:rsid w:val="00794C8A"/>
    <w:rsid w:val="00794F6A"/>
    <w:rsid w:val="0079582A"/>
    <w:rsid w:val="00795AAB"/>
    <w:rsid w:val="00795ABE"/>
    <w:rsid w:val="007960B7"/>
    <w:rsid w:val="007965C1"/>
    <w:rsid w:val="00797D04"/>
    <w:rsid w:val="007A014C"/>
    <w:rsid w:val="007A05A3"/>
    <w:rsid w:val="007A136C"/>
    <w:rsid w:val="007A177E"/>
    <w:rsid w:val="007A38A8"/>
    <w:rsid w:val="007A39ED"/>
    <w:rsid w:val="007A5EAD"/>
    <w:rsid w:val="007A65CA"/>
    <w:rsid w:val="007A66E9"/>
    <w:rsid w:val="007A7482"/>
    <w:rsid w:val="007A7AF2"/>
    <w:rsid w:val="007A7D37"/>
    <w:rsid w:val="007B04A4"/>
    <w:rsid w:val="007B0D09"/>
    <w:rsid w:val="007B1095"/>
    <w:rsid w:val="007B1DB8"/>
    <w:rsid w:val="007B1F2F"/>
    <w:rsid w:val="007B2083"/>
    <w:rsid w:val="007B2399"/>
    <w:rsid w:val="007B2779"/>
    <w:rsid w:val="007B30A8"/>
    <w:rsid w:val="007B32CF"/>
    <w:rsid w:val="007B3324"/>
    <w:rsid w:val="007B3F41"/>
    <w:rsid w:val="007B567D"/>
    <w:rsid w:val="007B7437"/>
    <w:rsid w:val="007C052B"/>
    <w:rsid w:val="007C0623"/>
    <w:rsid w:val="007C0908"/>
    <w:rsid w:val="007C1665"/>
    <w:rsid w:val="007C1B1F"/>
    <w:rsid w:val="007C2CAD"/>
    <w:rsid w:val="007C3249"/>
    <w:rsid w:val="007C5D9A"/>
    <w:rsid w:val="007C5F2B"/>
    <w:rsid w:val="007C69A1"/>
    <w:rsid w:val="007C72D9"/>
    <w:rsid w:val="007C7CE6"/>
    <w:rsid w:val="007D05AF"/>
    <w:rsid w:val="007D13D3"/>
    <w:rsid w:val="007D1824"/>
    <w:rsid w:val="007D2DA3"/>
    <w:rsid w:val="007D3229"/>
    <w:rsid w:val="007D3641"/>
    <w:rsid w:val="007D437B"/>
    <w:rsid w:val="007D4602"/>
    <w:rsid w:val="007D58B2"/>
    <w:rsid w:val="007D5AA0"/>
    <w:rsid w:val="007D5F3A"/>
    <w:rsid w:val="007D6016"/>
    <w:rsid w:val="007D76C2"/>
    <w:rsid w:val="007D777D"/>
    <w:rsid w:val="007D77B2"/>
    <w:rsid w:val="007D7B9F"/>
    <w:rsid w:val="007E0670"/>
    <w:rsid w:val="007E097B"/>
    <w:rsid w:val="007E0EC1"/>
    <w:rsid w:val="007E1844"/>
    <w:rsid w:val="007E19E9"/>
    <w:rsid w:val="007E1F5E"/>
    <w:rsid w:val="007E20D1"/>
    <w:rsid w:val="007E20E7"/>
    <w:rsid w:val="007E4CF9"/>
    <w:rsid w:val="007E5B3C"/>
    <w:rsid w:val="007E5E48"/>
    <w:rsid w:val="007E75AE"/>
    <w:rsid w:val="007F0B64"/>
    <w:rsid w:val="007F14F9"/>
    <w:rsid w:val="007F1687"/>
    <w:rsid w:val="007F2215"/>
    <w:rsid w:val="007F27F3"/>
    <w:rsid w:val="007F336D"/>
    <w:rsid w:val="007F3E63"/>
    <w:rsid w:val="007F48AE"/>
    <w:rsid w:val="007F535D"/>
    <w:rsid w:val="007F542C"/>
    <w:rsid w:val="007F6147"/>
    <w:rsid w:val="007F71D3"/>
    <w:rsid w:val="007F7CB0"/>
    <w:rsid w:val="007F7E62"/>
    <w:rsid w:val="00800551"/>
    <w:rsid w:val="008007EF"/>
    <w:rsid w:val="00800DA3"/>
    <w:rsid w:val="00801041"/>
    <w:rsid w:val="008019FB"/>
    <w:rsid w:val="00802E5A"/>
    <w:rsid w:val="008035DD"/>
    <w:rsid w:val="00803B0F"/>
    <w:rsid w:val="008044AC"/>
    <w:rsid w:val="00804887"/>
    <w:rsid w:val="0080730D"/>
    <w:rsid w:val="00810170"/>
    <w:rsid w:val="00810653"/>
    <w:rsid w:val="00810F2A"/>
    <w:rsid w:val="0081118C"/>
    <w:rsid w:val="00811DAA"/>
    <w:rsid w:val="00811EF0"/>
    <w:rsid w:val="008129C8"/>
    <w:rsid w:val="00812AB2"/>
    <w:rsid w:val="00813330"/>
    <w:rsid w:val="008133CE"/>
    <w:rsid w:val="008136B7"/>
    <w:rsid w:val="00813B18"/>
    <w:rsid w:val="00814049"/>
    <w:rsid w:val="00814513"/>
    <w:rsid w:val="00814780"/>
    <w:rsid w:val="00814BA0"/>
    <w:rsid w:val="00815B9B"/>
    <w:rsid w:val="0081769C"/>
    <w:rsid w:val="00820A43"/>
    <w:rsid w:val="00821426"/>
    <w:rsid w:val="00822CF0"/>
    <w:rsid w:val="00822E7C"/>
    <w:rsid w:val="0082396C"/>
    <w:rsid w:val="008246B3"/>
    <w:rsid w:val="00824734"/>
    <w:rsid w:val="008255F3"/>
    <w:rsid w:val="008259D1"/>
    <w:rsid w:val="008261E4"/>
    <w:rsid w:val="00826D96"/>
    <w:rsid w:val="008270AB"/>
    <w:rsid w:val="00827694"/>
    <w:rsid w:val="008276B7"/>
    <w:rsid w:val="00830598"/>
    <w:rsid w:val="0083116D"/>
    <w:rsid w:val="00831495"/>
    <w:rsid w:val="00831B32"/>
    <w:rsid w:val="00831FB9"/>
    <w:rsid w:val="00832500"/>
    <w:rsid w:val="00833CE8"/>
    <w:rsid w:val="008346CF"/>
    <w:rsid w:val="00834A9D"/>
    <w:rsid w:val="00835156"/>
    <w:rsid w:val="00835277"/>
    <w:rsid w:val="00836765"/>
    <w:rsid w:val="00836C9E"/>
    <w:rsid w:val="00836E80"/>
    <w:rsid w:val="008374E4"/>
    <w:rsid w:val="0083778F"/>
    <w:rsid w:val="00837BD9"/>
    <w:rsid w:val="0084007E"/>
    <w:rsid w:val="0084025A"/>
    <w:rsid w:val="00840311"/>
    <w:rsid w:val="00840C3B"/>
    <w:rsid w:val="00840CAD"/>
    <w:rsid w:val="00840D72"/>
    <w:rsid w:val="00842D8A"/>
    <w:rsid w:val="00846316"/>
    <w:rsid w:val="00846721"/>
    <w:rsid w:val="008506CC"/>
    <w:rsid w:val="00850D5E"/>
    <w:rsid w:val="00850DC3"/>
    <w:rsid w:val="00851B35"/>
    <w:rsid w:val="00852053"/>
    <w:rsid w:val="00852394"/>
    <w:rsid w:val="00852C40"/>
    <w:rsid w:val="00852E77"/>
    <w:rsid w:val="00853A0F"/>
    <w:rsid w:val="00854C8B"/>
    <w:rsid w:val="00854CEC"/>
    <w:rsid w:val="00854FE6"/>
    <w:rsid w:val="00855404"/>
    <w:rsid w:val="00855DF0"/>
    <w:rsid w:val="00856A12"/>
    <w:rsid w:val="00860076"/>
    <w:rsid w:val="00860447"/>
    <w:rsid w:val="00860763"/>
    <w:rsid w:val="008624C0"/>
    <w:rsid w:val="008625EE"/>
    <w:rsid w:val="0086434D"/>
    <w:rsid w:val="008643CA"/>
    <w:rsid w:val="00864A3A"/>
    <w:rsid w:val="008653B6"/>
    <w:rsid w:val="00865D47"/>
    <w:rsid w:val="00866EB0"/>
    <w:rsid w:val="0086774A"/>
    <w:rsid w:val="00867892"/>
    <w:rsid w:val="008700E8"/>
    <w:rsid w:val="008708C3"/>
    <w:rsid w:val="008708C5"/>
    <w:rsid w:val="008719DE"/>
    <w:rsid w:val="008723B2"/>
    <w:rsid w:val="0087269F"/>
    <w:rsid w:val="008734C7"/>
    <w:rsid w:val="00874A49"/>
    <w:rsid w:val="00875AFF"/>
    <w:rsid w:val="0087680B"/>
    <w:rsid w:val="00876C7E"/>
    <w:rsid w:val="0087779B"/>
    <w:rsid w:val="00877D9B"/>
    <w:rsid w:val="008819C6"/>
    <w:rsid w:val="00881F28"/>
    <w:rsid w:val="00882276"/>
    <w:rsid w:val="0088250F"/>
    <w:rsid w:val="00883875"/>
    <w:rsid w:val="00884512"/>
    <w:rsid w:val="008855D7"/>
    <w:rsid w:val="00885613"/>
    <w:rsid w:val="00885728"/>
    <w:rsid w:val="00885858"/>
    <w:rsid w:val="008861B1"/>
    <w:rsid w:val="00887B8D"/>
    <w:rsid w:val="008939CB"/>
    <w:rsid w:val="00894895"/>
    <w:rsid w:val="00894B2B"/>
    <w:rsid w:val="0089563B"/>
    <w:rsid w:val="00895FEE"/>
    <w:rsid w:val="00896DB8"/>
    <w:rsid w:val="0089727B"/>
    <w:rsid w:val="00897B23"/>
    <w:rsid w:val="00897C30"/>
    <w:rsid w:val="008A0565"/>
    <w:rsid w:val="008A0E0B"/>
    <w:rsid w:val="008A29C9"/>
    <w:rsid w:val="008A2B25"/>
    <w:rsid w:val="008A35D7"/>
    <w:rsid w:val="008A3703"/>
    <w:rsid w:val="008A38CE"/>
    <w:rsid w:val="008A393A"/>
    <w:rsid w:val="008A4B28"/>
    <w:rsid w:val="008A5021"/>
    <w:rsid w:val="008A54E4"/>
    <w:rsid w:val="008A67BB"/>
    <w:rsid w:val="008A6A6F"/>
    <w:rsid w:val="008A70E6"/>
    <w:rsid w:val="008A77A7"/>
    <w:rsid w:val="008B0943"/>
    <w:rsid w:val="008B0ACA"/>
    <w:rsid w:val="008B0BB7"/>
    <w:rsid w:val="008B0DE7"/>
    <w:rsid w:val="008B15F5"/>
    <w:rsid w:val="008B1DC6"/>
    <w:rsid w:val="008B1FFE"/>
    <w:rsid w:val="008B2243"/>
    <w:rsid w:val="008B2B7E"/>
    <w:rsid w:val="008B2D19"/>
    <w:rsid w:val="008B3AC3"/>
    <w:rsid w:val="008B3BCB"/>
    <w:rsid w:val="008B4D7A"/>
    <w:rsid w:val="008B5218"/>
    <w:rsid w:val="008B5F37"/>
    <w:rsid w:val="008B6704"/>
    <w:rsid w:val="008B7361"/>
    <w:rsid w:val="008B7FAF"/>
    <w:rsid w:val="008C0C42"/>
    <w:rsid w:val="008C0CEB"/>
    <w:rsid w:val="008C1430"/>
    <w:rsid w:val="008C2528"/>
    <w:rsid w:val="008C2DFF"/>
    <w:rsid w:val="008C31ED"/>
    <w:rsid w:val="008C3501"/>
    <w:rsid w:val="008C3E18"/>
    <w:rsid w:val="008C4EE9"/>
    <w:rsid w:val="008C5276"/>
    <w:rsid w:val="008C6F66"/>
    <w:rsid w:val="008D0FB1"/>
    <w:rsid w:val="008D169C"/>
    <w:rsid w:val="008D2426"/>
    <w:rsid w:val="008D245C"/>
    <w:rsid w:val="008D3E87"/>
    <w:rsid w:val="008D4656"/>
    <w:rsid w:val="008D496B"/>
    <w:rsid w:val="008D4A40"/>
    <w:rsid w:val="008D7847"/>
    <w:rsid w:val="008D7C6B"/>
    <w:rsid w:val="008E0084"/>
    <w:rsid w:val="008E02BF"/>
    <w:rsid w:val="008E0A59"/>
    <w:rsid w:val="008E0FA7"/>
    <w:rsid w:val="008E15FC"/>
    <w:rsid w:val="008E2795"/>
    <w:rsid w:val="008E2F44"/>
    <w:rsid w:val="008E30A8"/>
    <w:rsid w:val="008E3F6D"/>
    <w:rsid w:val="008E3FBB"/>
    <w:rsid w:val="008E6FAD"/>
    <w:rsid w:val="008E7038"/>
    <w:rsid w:val="008E7882"/>
    <w:rsid w:val="008E7DF7"/>
    <w:rsid w:val="008F1C98"/>
    <w:rsid w:val="008F27C8"/>
    <w:rsid w:val="008F2B45"/>
    <w:rsid w:val="008F2DF9"/>
    <w:rsid w:val="008F31F2"/>
    <w:rsid w:val="008F35AC"/>
    <w:rsid w:val="008F38DA"/>
    <w:rsid w:val="008F3BCD"/>
    <w:rsid w:val="008F40CB"/>
    <w:rsid w:val="008F41EE"/>
    <w:rsid w:val="008F44CC"/>
    <w:rsid w:val="008F4F0F"/>
    <w:rsid w:val="008F55F5"/>
    <w:rsid w:val="008F65A9"/>
    <w:rsid w:val="008F69A0"/>
    <w:rsid w:val="008F6A9F"/>
    <w:rsid w:val="008F6D71"/>
    <w:rsid w:val="008F7D78"/>
    <w:rsid w:val="00900738"/>
    <w:rsid w:val="00900B2D"/>
    <w:rsid w:val="00901AFF"/>
    <w:rsid w:val="009024F3"/>
    <w:rsid w:val="0090273D"/>
    <w:rsid w:val="00902B69"/>
    <w:rsid w:val="00902C19"/>
    <w:rsid w:val="00902CD7"/>
    <w:rsid w:val="0090363F"/>
    <w:rsid w:val="0090600C"/>
    <w:rsid w:val="0090673A"/>
    <w:rsid w:val="009111C1"/>
    <w:rsid w:val="009133D5"/>
    <w:rsid w:val="009136F1"/>
    <w:rsid w:val="00913887"/>
    <w:rsid w:val="00913A89"/>
    <w:rsid w:val="009145B0"/>
    <w:rsid w:val="0091503E"/>
    <w:rsid w:val="009163D5"/>
    <w:rsid w:val="00916EAE"/>
    <w:rsid w:val="00917E8B"/>
    <w:rsid w:val="009216DC"/>
    <w:rsid w:val="00922988"/>
    <w:rsid w:val="00922FED"/>
    <w:rsid w:val="009233D7"/>
    <w:rsid w:val="0092382E"/>
    <w:rsid w:val="00923A06"/>
    <w:rsid w:val="00924362"/>
    <w:rsid w:val="00925422"/>
    <w:rsid w:val="00925729"/>
    <w:rsid w:val="009258DB"/>
    <w:rsid w:val="009264CD"/>
    <w:rsid w:val="00927695"/>
    <w:rsid w:val="00927763"/>
    <w:rsid w:val="00927D91"/>
    <w:rsid w:val="00927F06"/>
    <w:rsid w:val="0093010A"/>
    <w:rsid w:val="009305D4"/>
    <w:rsid w:val="00931670"/>
    <w:rsid w:val="00931C92"/>
    <w:rsid w:val="009325EF"/>
    <w:rsid w:val="00933172"/>
    <w:rsid w:val="00933DF0"/>
    <w:rsid w:val="00934D1F"/>
    <w:rsid w:val="009374E8"/>
    <w:rsid w:val="00937B43"/>
    <w:rsid w:val="00937DE0"/>
    <w:rsid w:val="00940991"/>
    <w:rsid w:val="00940C4A"/>
    <w:rsid w:val="0094128E"/>
    <w:rsid w:val="0094139A"/>
    <w:rsid w:val="00941939"/>
    <w:rsid w:val="009438BE"/>
    <w:rsid w:val="00944BDF"/>
    <w:rsid w:val="00946401"/>
    <w:rsid w:val="00947A1D"/>
    <w:rsid w:val="00950488"/>
    <w:rsid w:val="00950B92"/>
    <w:rsid w:val="00950DCC"/>
    <w:rsid w:val="00951B6A"/>
    <w:rsid w:val="00951DD4"/>
    <w:rsid w:val="00951E35"/>
    <w:rsid w:val="009524AE"/>
    <w:rsid w:val="009527D5"/>
    <w:rsid w:val="00953061"/>
    <w:rsid w:val="00953D7B"/>
    <w:rsid w:val="009545EF"/>
    <w:rsid w:val="00955AF5"/>
    <w:rsid w:val="00960FD2"/>
    <w:rsid w:val="009615E9"/>
    <w:rsid w:val="00961640"/>
    <w:rsid w:val="0096271C"/>
    <w:rsid w:val="00962C50"/>
    <w:rsid w:val="00962D09"/>
    <w:rsid w:val="009635DB"/>
    <w:rsid w:val="00964364"/>
    <w:rsid w:val="00964968"/>
    <w:rsid w:val="00965260"/>
    <w:rsid w:val="0096606E"/>
    <w:rsid w:val="0096687E"/>
    <w:rsid w:val="009702BD"/>
    <w:rsid w:val="00971A69"/>
    <w:rsid w:val="00973D99"/>
    <w:rsid w:val="00974EAF"/>
    <w:rsid w:val="00976453"/>
    <w:rsid w:val="00976EB6"/>
    <w:rsid w:val="00977259"/>
    <w:rsid w:val="00980899"/>
    <w:rsid w:val="00984C05"/>
    <w:rsid w:val="0098610E"/>
    <w:rsid w:val="0098642E"/>
    <w:rsid w:val="00986D2B"/>
    <w:rsid w:val="00987170"/>
    <w:rsid w:val="009874C6"/>
    <w:rsid w:val="00987B09"/>
    <w:rsid w:val="009902F2"/>
    <w:rsid w:val="0099082D"/>
    <w:rsid w:val="00991169"/>
    <w:rsid w:val="00992A98"/>
    <w:rsid w:val="00992BDF"/>
    <w:rsid w:val="009934A1"/>
    <w:rsid w:val="00994030"/>
    <w:rsid w:val="00995D3C"/>
    <w:rsid w:val="00996387"/>
    <w:rsid w:val="009965BC"/>
    <w:rsid w:val="00996815"/>
    <w:rsid w:val="00997BDD"/>
    <w:rsid w:val="009A1256"/>
    <w:rsid w:val="009A16AE"/>
    <w:rsid w:val="009A18E5"/>
    <w:rsid w:val="009A3372"/>
    <w:rsid w:val="009A441A"/>
    <w:rsid w:val="009A4AA4"/>
    <w:rsid w:val="009A6765"/>
    <w:rsid w:val="009A6C3E"/>
    <w:rsid w:val="009A71C7"/>
    <w:rsid w:val="009A7215"/>
    <w:rsid w:val="009A7F46"/>
    <w:rsid w:val="009B0116"/>
    <w:rsid w:val="009B0AA1"/>
    <w:rsid w:val="009B1E7C"/>
    <w:rsid w:val="009B27AA"/>
    <w:rsid w:val="009B2831"/>
    <w:rsid w:val="009B3897"/>
    <w:rsid w:val="009B490D"/>
    <w:rsid w:val="009B53BD"/>
    <w:rsid w:val="009B5786"/>
    <w:rsid w:val="009B5C27"/>
    <w:rsid w:val="009B5E65"/>
    <w:rsid w:val="009B62A9"/>
    <w:rsid w:val="009B66AF"/>
    <w:rsid w:val="009B6F55"/>
    <w:rsid w:val="009B705E"/>
    <w:rsid w:val="009C0EC1"/>
    <w:rsid w:val="009C0FD1"/>
    <w:rsid w:val="009C1643"/>
    <w:rsid w:val="009C2A6B"/>
    <w:rsid w:val="009C351C"/>
    <w:rsid w:val="009C5477"/>
    <w:rsid w:val="009D0657"/>
    <w:rsid w:val="009D10B8"/>
    <w:rsid w:val="009D1D41"/>
    <w:rsid w:val="009D1E1B"/>
    <w:rsid w:val="009D1E6B"/>
    <w:rsid w:val="009D2734"/>
    <w:rsid w:val="009D37D9"/>
    <w:rsid w:val="009D6242"/>
    <w:rsid w:val="009D650F"/>
    <w:rsid w:val="009D7523"/>
    <w:rsid w:val="009E05B6"/>
    <w:rsid w:val="009E0812"/>
    <w:rsid w:val="009E15F3"/>
    <w:rsid w:val="009E21FF"/>
    <w:rsid w:val="009E375C"/>
    <w:rsid w:val="009E4A38"/>
    <w:rsid w:val="009E4E07"/>
    <w:rsid w:val="009E6818"/>
    <w:rsid w:val="009E70FA"/>
    <w:rsid w:val="009E7BCB"/>
    <w:rsid w:val="009F034D"/>
    <w:rsid w:val="009F1767"/>
    <w:rsid w:val="009F182F"/>
    <w:rsid w:val="009F1A2C"/>
    <w:rsid w:val="009F24BA"/>
    <w:rsid w:val="009F2CEC"/>
    <w:rsid w:val="009F3223"/>
    <w:rsid w:val="009F32D6"/>
    <w:rsid w:val="009F34E2"/>
    <w:rsid w:val="009F7288"/>
    <w:rsid w:val="009F7BB5"/>
    <w:rsid w:val="00A0073F"/>
    <w:rsid w:val="00A013EE"/>
    <w:rsid w:val="00A01F45"/>
    <w:rsid w:val="00A021D3"/>
    <w:rsid w:val="00A03F73"/>
    <w:rsid w:val="00A04C79"/>
    <w:rsid w:val="00A04E56"/>
    <w:rsid w:val="00A04E6D"/>
    <w:rsid w:val="00A06760"/>
    <w:rsid w:val="00A06AC9"/>
    <w:rsid w:val="00A07B3B"/>
    <w:rsid w:val="00A1018C"/>
    <w:rsid w:val="00A101E5"/>
    <w:rsid w:val="00A110EC"/>
    <w:rsid w:val="00A116E0"/>
    <w:rsid w:val="00A12560"/>
    <w:rsid w:val="00A13D6C"/>
    <w:rsid w:val="00A13F23"/>
    <w:rsid w:val="00A14299"/>
    <w:rsid w:val="00A1541F"/>
    <w:rsid w:val="00A16AF2"/>
    <w:rsid w:val="00A1747E"/>
    <w:rsid w:val="00A20902"/>
    <w:rsid w:val="00A209B6"/>
    <w:rsid w:val="00A21E17"/>
    <w:rsid w:val="00A223A7"/>
    <w:rsid w:val="00A232B0"/>
    <w:rsid w:val="00A23C4A"/>
    <w:rsid w:val="00A242A4"/>
    <w:rsid w:val="00A244D9"/>
    <w:rsid w:val="00A2574A"/>
    <w:rsid w:val="00A25E40"/>
    <w:rsid w:val="00A26E19"/>
    <w:rsid w:val="00A26E77"/>
    <w:rsid w:val="00A26EFF"/>
    <w:rsid w:val="00A26F30"/>
    <w:rsid w:val="00A27B51"/>
    <w:rsid w:val="00A3045C"/>
    <w:rsid w:val="00A30948"/>
    <w:rsid w:val="00A3183B"/>
    <w:rsid w:val="00A319A7"/>
    <w:rsid w:val="00A31E71"/>
    <w:rsid w:val="00A32E66"/>
    <w:rsid w:val="00A336D9"/>
    <w:rsid w:val="00A344F8"/>
    <w:rsid w:val="00A349C2"/>
    <w:rsid w:val="00A35F54"/>
    <w:rsid w:val="00A378DD"/>
    <w:rsid w:val="00A37DAA"/>
    <w:rsid w:val="00A37E80"/>
    <w:rsid w:val="00A4056F"/>
    <w:rsid w:val="00A425FB"/>
    <w:rsid w:val="00A43B6C"/>
    <w:rsid w:val="00A44D67"/>
    <w:rsid w:val="00A46B12"/>
    <w:rsid w:val="00A470F2"/>
    <w:rsid w:val="00A50AF1"/>
    <w:rsid w:val="00A513F4"/>
    <w:rsid w:val="00A521C7"/>
    <w:rsid w:val="00A52536"/>
    <w:rsid w:val="00A529BC"/>
    <w:rsid w:val="00A53208"/>
    <w:rsid w:val="00A53EE3"/>
    <w:rsid w:val="00A53F73"/>
    <w:rsid w:val="00A54760"/>
    <w:rsid w:val="00A5492A"/>
    <w:rsid w:val="00A5506C"/>
    <w:rsid w:val="00A557A6"/>
    <w:rsid w:val="00A56563"/>
    <w:rsid w:val="00A567DB"/>
    <w:rsid w:val="00A56EF9"/>
    <w:rsid w:val="00A5766E"/>
    <w:rsid w:val="00A6028B"/>
    <w:rsid w:val="00A60EC0"/>
    <w:rsid w:val="00A61045"/>
    <w:rsid w:val="00A613C5"/>
    <w:rsid w:val="00A621FF"/>
    <w:rsid w:val="00A6271C"/>
    <w:rsid w:val="00A62C15"/>
    <w:rsid w:val="00A630FC"/>
    <w:rsid w:val="00A63BBC"/>
    <w:rsid w:val="00A63E0C"/>
    <w:rsid w:val="00A64104"/>
    <w:rsid w:val="00A64276"/>
    <w:rsid w:val="00A66C98"/>
    <w:rsid w:val="00A66CCE"/>
    <w:rsid w:val="00A6730A"/>
    <w:rsid w:val="00A676B8"/>
    <w:rsid w:val="00A67B44"/>
    <w:rsid w:val="00A7033C"/>
    <w:rsid w:val="00A72535"/>
    <w:rsid w:val="00A729DC"/>
    <w:rsid w:val="00A72D8B"/>
    <w:rsid w:val="00A72EAF"/>
    <w:rsid w:val="00A73907"/>
    <w:rsid w:val="00A73CBB"/>
    <w:rsid w:val="00A75BEF"/>
    <w:rsid w:val="00A75DFD"/>
    <w:rsid w:val="00A75E43"/>
    <w:rsid w:val="00A77165"/>
    <w:rsid w:val="00A77A84"/>
    <w:rsid w:val="00A81150"/>
    <w:rsid w:val="00A833E8"/>
    <w:rsid w:val="00A835F7"/>
    <w:rsid w:val="00A839AB"/>
    <w:rsid w:val="00A867C0"/>
    <w:rsid w:val="00A87353"/>
    <w:rsid w:val="00A874C4"/>
    <w:rsid w:val="00A8795A"/>
    <w:rsid w:val="00A879B4"/>
    <w:rsid w:val="00A87ACD"/>
    <w:rsid w:val="00A906B3"/>
    <w:rsid w:val="00A90A40"/>
    <w:rsid w:val="00A90C38"/>
    <w:rsid w:val="00A90D5E"/>
    <w:rsid w:val="00A91707"/>
    <w:rsid w:val="00A91806"/>
    <w:rsid w:val="00A92442"/>
    <w:rsid w:val="00A936AC"/>
    <w:rsid w:val="00A93D2C"/>
    <w:rsid w:val="00A940B9"/>
    <w:rsid w:val="00A9521E"/>
    <w:rsid w:val="00A96F61"/>
    <w:rsid w:val="00A97077"/>
    <w:rsid w:val="00AA02B1"/>
    <w:rsid w:val="00AA0651"/>
    <w:rsid w:val="00AA0AB6"/>
    <w:rsid w:val="00AA0AB9"/>
    <w:rsid w:val="00AA1670"/>
    <w:rsid w:val="00AA1F61"/>
    <w:rsid w:val="00AA34C2"/>
    <w:rsid w:val="00AA374D"/>
    <w:rsid w:val="00AA3929"/>
    <w:rsid w:val="00AA3B37"/>
    <w:rsid w:val="00AA3E41"/>
    <w:rsid w:val="00AA47AD"/>
    <w:rsid w:val="00AA4C45"/>
    <w:rsid w:val="00AA5389"/>
    <w:rsid w:val="00AA55E2"/>
    <w:rsid w:val="00AA5D0B"/>
    <w:rsid w:val="00AA6E83"/>
    <w:rsid w:val="00AA7194"/>
    <w:rsid w:val="00AA73E6"/>
    <w:rsid w:val="00AA79F5"/>
    <w:rsid w:val="00AA7D71"/>
    <w:rsid w:val="00AB0B68"/>
    <w:rsid w:val="00AB1D8F"/>
    <w:rsid w:val="00AB1EFA"/>
    <w:rsid w:val="00AB23F9"/>
    <w:rsid w:val="00AB3140"/>
    <w:rsid w:val="00AB3211"/>
    <w:rsid w:val="00AB3927"/>
    <w:rsid w:val="00AB3BA9"/>
    <w:rsid w:val="00AB485D"/>
    <w:rsid w:val="00AB4ED4"/>
    <w:rsid w:val="00AB5420"/>
    <w:rsid w:val="00AB58B4"/>
    <w:rsid w:val="00AB6317"/>
    <w:rsid w:val="00AB7846"/>
    <w:rsid w:val="00AC1C5D"/>
    <w:rsid w:val="00AC235A"/>
    <w:rsid w:val="00AC28A4"/>
    <w:rsid w:val="00AC2AA9"/>
    <w:rsid w:val="00AC2E7C"/>
    <w:rsid w:val="00AC3770"/>
    <w:rsid w:val="00AC3E35"/>
    <w:rsid w:val="00AC46D3"/>
    <w:rsid w:val="00AC5032"/>
    <w:rsid w:val="00AC54AE"/>
    <w:rsid w:val="00AC5BE9"/>
    <w:rsid w:val="00AC72EF"/>
    <w:rsid w:val="00AD0406"/>
    <w:rsid w:val="00AD17C6"/>
    <w:rsid w:val="00AD1BD5"/>
    <w:rsid w:val="00AD1BDF"/>
    <w:rsid w:val="00AD20E6"/>
    <w:rsid w:val="00AD27A7"/>
    <w:rsid w:val="00AD366B"/>
    <w:rsid w:val="00AD3BFA"/>
    <w:rsid w:val="00AD42A1"/>
    <w:rsid w:val="00AD51CB"/>
    <w:rsid w:val="00AD540B"/>
    <w:rsid w:val="00AD5D3C"/>
    <w:rsid w:val="00AD5D4A"/>
    <w:rsid w:val="00AD60F1"/>
    <w:rsid w:val="00AD69D5"/>
    <w:rsid w:val="00AD6EA8"/>
    <w:rsid w:val="00AD77D7"/>
    <w:rsid w:val="00AD7A66"/>
    <w:rsid w:val="00AE0155"/>
    <w:rsid w:val="00AE0677"/>
    <w:rsid w:val="00AE0957"/>
    <w:rsid w:val="00AE098E"/>
    <w:rsid w:val="00AE1821"/>
    <w:rsid w:val="00AE2F29"/>
    <w:rsid w:val="00AE37A4"/>
    <w:rsid w:val="00AE4962"/>
    <w:rsid w:val="00AE5A74"/>
    <w:rsid w:val="00AE5E0E"/>
    <w:rsid w:val="00AE709B"/>
    <w:rsid w:val="00AE7605"/>
    <w:rsid w:val="00AE7A46"/>
    <w:rsid w:val="00AF2662"/>
    <w:rsid w:val="00AF2CBB"/>
    <w:rsid w:val="00AF2E4B"/>
    <w:rsid w:val="00AF3348"/>
    <w:rsid w:val="00AF3356"/>
    <w:rsid w:val="00AF38BD"/>
    <w:rsid w:val="00AF4630"/>
    <w:rsid w:val="00AF4C02"/>
    <w:rsid w:val="00AF54C5"/>
    <w:rsid w:val="00AF54DF"/>
    <w:rsid w:val="00AF62C2"/>
    <w:rsid w:val="00AF66C2"/>
    <w:rsid w:val="00B009A8"/>
    <w:rsid w:val="00B009F3"/>
    <w:rsid w:val="00B0102D"/>
    <w:rsid w:val="00B03F43"/>
    <w:rsid w:val="00B04570"/>
    <w:rsid w:val="00B04C0B"/>
    <w:rsid w:val="00B04E62"/>
    <w:rsid w:val="00B05866"/>
    <w:rsid w:val="00B05D68"/>
    <w:rsid w:val="00B061BF"/>
    <w:rsid w:val="00B06575"/>
    <w:rsid w:val="00B06688"/>
    <w:rsid w:val="00B06CDC"/>
    <w:rsid w:val="00B06F79"/>
    <w:rsid w:val="00B071ED"/>
    <w:rsid w:val="00B1008C"/>
    <w:rsid w:val="00B10217"/>
    <w:rsid w:val="00B10D5E"/>
    <w:rsid w:val="00B129D5"/>
    <w:rsid w:val="00B15254"/>
    <w:rsid w:val="00B15386"/>
    <w:rsid w:val="00B15EFE"/>
    <w:rsid w:val="00B176E4"/>
    <w:rsid w:val="00B178D9"/>
    <w:rsid w:val="00B2020D"/>
    <w:rsid w:val="00B20453"/>
    <w:rsid w:val="00B20ACF"/>
    <w:rsid w:val="00B212A7"/>
    <w:rsid w:val="00B21E66"/>
    <w:rsid w:val="00B24304"/>
    <w:rsid w:val="00B24AE2"/>
    <w:rsid w:val="00B258CD"/>
    <w:rsid w:val="00B261D8"/>
    <w:rsid w:val="00B276C7"/>
    <w:rsid w:val="00B314C1"/>
    <w:rsid w:val="00B31522"/>
    <w:rsid w:val="00B31E6F"/>
    <w:rsid w:val="00B32C25"/>
    <w:rsid w:val="00B33369"/>
    <w:rsid w:val="00B3382D"/>
    <w:rsid w:val="00B338E8"/>
    <w:rsid w:val="00B3490E"/>
    <w:rsid w:val="00B351DA"/>
    <w:rsid w:val="00B35555"/>
    <w:rsid w:val="00B3592A"/>
    <w:rsid w:val="00B35C01"/>
    <w:rsid w:val="00B35FCE"/>
    <w:rsid w:val="00B3643C"/>
    <w:rsid w:val="00B3654E"/>
    <w:rsid w:val="00B366F3"/>
    <w:rsid w:val="00B36965"/>
    <w:rsid w:val="00B36E40"/>
    <w:rsid w:val="00B375B8"/>
    <w:rsid w:val="00B40BBF"/>
    <w:rsid w:val="00B42EC0"/>
    <w:rsid w:val="00B44624"/>
    <w:rsid w:val="00B44B85"/>
    <w:rsid w:val="00B458D4"/>
    <w:rsid w:val="00B45F65"/>
    <w:rsid w:val="00B46C1E"/>
    <w:rsid w:val="00B5088D"/>
    <w:rsid w:val="00B51866"/>
    <w:rsid w:val="00B52898"/>
    <w:rsid w:val="00B546EE"/>
    <w:rsid w:val="00B54DEA"/>
    <w:rsid w:val="00B55421"/>
    <w:rsid w:val="00B559D7"/>
    <w:rsid w:val="00B55B9E"/>
    <w:rsid w:val="00B5662B"/>
    <w:rsid w:val="00B5683D"/>
    <w:rsid w:val="00B56BA0"/>
    <w:rsid w:val="00B574AD"/>
    <w:rsid w:val="00B57820"/>
    <w:rsid w:val="00B57FD7"/>
    <w:rsid w:val="00B609E1"/>
    <w:rsid w:val="00B60D9E"/>
    <w:rsid w:val="00B61111"/>
    <w:rsid w:val="00B61958"/>
    <w:rsid w:val="00B61B20"/>
    <w:rsid w:val="00B61ED6"/>
    <w:rsid w:val="00B627D1"/>
    <w:rsid w:val="00B639A7"/>
    <w:rsid w:val="00B63D4B"/>
    <w:rsid w:val="00B63E4B"/>
    <w:rsid w:val="00B65A95"/>
    <w:rsid w:val="00B66E1A"/>
    <w:rsid w:val="00B677FA"/>
    <w:rsid w:val="00B67EF4"/>
    <w:rsid w:val="00B70697"/>
    <w:rsid w:val="00B727BB"/>
    <w:rsid w:val="00B7447D"/>
    <w:rsid w:val="00B74BE6"/>
    <w:rsid w:val="00B74D33"/>
    <w:rsid w:val="00B74F5C"/>
    <w:rsid w:val="00B75D0B"/>
    <w:rsid w:val="00B75E7C"/>
    <w:rsid w:val="00B7713B"/>
    <w:rsid w:val="00B7739B"/>
    <w:rsid w:val="00B77E71"/>
    <w:rsid w:val="00B80318"/>
    <w:rsid w:val="00B80753"/>
    <w:rsid w:val="00B80C00"/>
    <w:rsid w:val="00B814A9"/>
    <w:rsid w:val="00B816F8"/>
    <w:rsid w:val="00B8301C"/>
    <w:rsid w:val="00B85DEB"/>
    <w:rsid w:val="00B8666E"/>
    <w:rsid w:val="00B87E49"/>
    <w:rsid w:val="00B9006C"/>
    <w:rsid w:val="00B908E8"/>
    <w:rsid w:val="00B90B14"/>
    <w:rsid w:val="00B90EB9"/>
    <w:rsid w:val="00B91169"/>
    <w:rsid w:val="00B91CA9"/>
    <w:rsid w:val="00B92A93"/>
    <w:rsid w:val="00B92BE8"/>
    <w:rsid w:val="00B93700"/>
    <w:rsid w:val="00B93A78"/>
    <w:rsid w:val="00B951C8"/>
    <w:rsid w:val="00B9553C"/>
    <w:rsid w:val="00B96E16"/>
    <w:rsid w:val="00BA0CCD"/>
    <w:rsid w:val="00BA148A"/>
    <w:rsid w:val="00BA1DFE"/>
    <w:rsid w:val="00BA1FEA"/>
    <w:rsid w:val="00BA3765"/>
    <w:rsid w:val="00BA499F"/>
    <w:rsid w:val="00BA516C"/>
    <w:rsid w:val="00BA5951"/>
    <w:rsid w:val="00BB026E"/>
    <w:rsid w:val="00BB13D7"/>
    <w:rsid w:val="00BB1AB7"/>
    <w:rsid w:val="00BB1D26"/>
    <w:rsid w:val="00BB332B"/>
    <w:rsid w:val="00BB464D"/>
    <w:rsid w:val="00BB5B32"/>
    <w:rsid w:val="00BB5FEC"/>
    <w:rsid w:val="00BC26BF"/>
    <w:rsid w:val="00BC4AD4"/>
    <w:rsid w:val="00BC4CD0"/>
    <w:rsid w:val="00BC530C"/>
    <w:rsid w:val="00BC57A8"/>
    <w:rsid w:val="00BC5F59"/>
    <w:rsid w:val="00BC6B37"/>
    <w:rsid w:val="00BC722F"/>
    <w:rsid w:val="00BC7D2B"/>
    <w:rsid w:val="00BD016A"/>
    <w:rsid w:val="00BD063E"/>
    <w:rsid w:val="00BD26D1"/>
    <w:rsid w:val="00BD3AB8"/>
    <w:rsid w:val="00BD44BA"/>
    <w:rsid w:val="00BD4654"/>
    <w:rsid w:val="00BD4A3D"/>
    <w:rsid w:val="00BD51AE"/>
    <w:rsid w:val="00BD57D6"/>
    <w:rsid w:val="00BD5F61"/>
    <w:rsid w:val="00BD61A0"/>
    <w:rsid w:val="00BD6565"/>
    <w:rsid w:val="00BD6912"/>
    <w:rsid w:val="00BD6B38"/>
    <w:rsid w:val="00BD7727"/>
    <w:rsid w:val="00BE002B"/>
    <w:rsid w:val="00BE031A"/>
    <w:rsid w:val="00BE1478"/>
    <w:rsid w:val="00BE2766"/>
    <w:rsid w:val="00BE2927"/>
    <w:rsid w:val="00BE2DD4"/>
    <w:rsid w:val="00BE312C"/>
    <w:rsid w:val="00BE388D"/>
    <w:rsid w:val="00BE3FF2"/>
    <w:rsid w:val="00BE48F8"/>
    <w:rsid w:val="00BE5334"/>
    <w:rsid w:val="00BE533A"/>
    <w:rsid w:val="00BE60A6"/>
    <w:rsid w:val="00BE60CC"/>
    <w:rsid w:val="00BE79F7"/>
    <w:rsid w:val="00BE7DD5"/>
    <w:rsid w:val="00BF0799"/>
    <w:rsid w:val="00BF09B8"/>
    <w:rsid w:val="00BF0FC5"/>
    <w:rsid w:val="00BF1CB1"/>
    <w:rsid w:val="00BF2066"/>
    <w:rsid w:val="00BF24BA"/>
    <w:rsid w:val="00BF2BC0"/>
    <w:rsid w:val="00BF2F71"/>
    <w:rsid w:val="00BF45B6"/>
    <w:rsid w:val="00BF561E"/>
    <w:rsid w:val="00BF65D4"/>
    <w:rsid w:val="00BF6634"/>
    <w:rsid w:val="00BF6C81"/>
    <w:rsid w:val="00BF75E2"/>
    <w:rsid w:val="00C00431"/>
    <w:rsid w:val="00C00F60"/>
    <w:rsid w:val="00C03082"/>
    <w:rsid w:val="00C03215"/>
    <w:rsid w:val="00C036E4"/>
    <w:rsid w:val="00C03A2D"/>
    <w:rsid w:val="00C03FFF"/>
    <w:rsid w:val="00C04423"/>
    <w:rsid w:val="00C059CA"/>
    <w:rsid w:val="00C05C7B"/>
    <w:rsid w:val="00C06116"/>
    <w:rsid w:val="00C06166"/>
    <w:rsid w:val="00C062D0"/>
    <w:rsid w:val="00C0667A"/>
    <w:rsid w:val="00C06757"/>
    <w:rsid w:val="00C0739A"/>
    <w:rsid w:val="00C074B7"/>
    <w:rsid w:val="00C07769"/>
    <w:rsid w:val="00C07D68"/>
    <w:rsid w:val="00C101F7"/>
    <w:rsid w:val="00C102B5"/>
    <w:rsid w:val="00C10D28"/>
    <w:rsid w:val="00C11B89"/>
    <w:rsid w:val="00C11F91"/>
    <w:rsid w:val="00C12020"/>
    <w:rsid w:val="00C12B48"/>
    <w:rsid w:val="00C14172"/>
    <w:rsid w:val="00C142D7"/>
    <w:rsid w:val="00C14F06"/>
    <w:rsid w:val="00C15C22"/>
    <w:rsid w:val="00C15DFE"/>
    <w:rsid w:val="00C1671F"/>
    <w:rsid w:val="00C1686A"/>
    <w:rsid w:val="00C16FF6"/>
    <w:rsid w:val="00C17522"/>
    <w:rsid w:val="00C2165B"/>
    <w:rsid w:val="00C2247E"/>
    <w:rsid w:val="00C225D8"/>
    <w:rsid w:val="00C23D79"/>
    <w:rsid w:val="00C240EE"/>
    <w:rsid w:val="00C24415"/>
    <w:rsid w:val="00C24A6F"/>
    <w:rsid w:val="00C267C3"/>
    <w:rsid w:val="00C26816"/>
    <w:rsid w:val="00C2715C"/>
    <w:rsid w:val="00C275D7"/>
    <w:rsid w:val="00C27DF6"/>
    <w:rsid w:val="00C31039"/>
    <w:rsid w:val="00C33935"/>
    <w:rsid w:val="00C33F96"/>
    <w:rsid w:val="00C34C17"/>
    <w:rsid w:val="00C34F39"/>
    <w:rsid w:val="00C350A5"/>
    <w:rsid w:val="00C35BFD"/>
    <w:rsid w:val="00C35EBB"/>
    <w:rsid w:val="00C36685"/>
    <w:rsid w:val="00C37FFC"/>
    <w:rsid w:val="00C40060"/>
    <w:rsid w:val="00C4013A"/>
    <w:rsid w:val="00C41101"/>
    <w:rsid w:val="00C430CC"/>
    <w:rsid w:val="00C43275"/>
    <w:rsid w:val="00C438F7"/>
    <w:rsid w:val="00C4490E"/>
    <w:rsid w:val="00C45785"/>
    <w:rsid w:val="00C4610A"/>
    <w:rsid w:val="00C47B39"/>
    <w:rsid w:val="00C506F6"/>
    <w:rsid w:val="00C5226F"/>
    <w:rsid w:val="00C52ED2"/>
    <w:rsid w:val="00C536F6"/>
    <w:rsid w:val="00C53D92"/>
    <w:rsid w:val="00C5448B"/>
    <w:rsid w:val="00C54867"/>
    <w:rsid w:val="00C54B6D"/>
    <w:rsid w:val="00C54D55"/>
    <w:rsid w:val="00C54F09"/>
    <w:rsid w:val="00C551BA"/>
    <w:rsid w:val="00C554B0"/>
    <w:rsid w:val="00C55EEF"/>
    <w:rsid w:val="00C56579"/>
    <w:rsid w:val="00C57665"/>
    <w:rsid w:val="00C61F38"/>
    <w:rsid w:val="00C623CE"/>
    <w:rsid w:val="00C62EF4"/>
    <w:rsid w:val="00C63CFC"/>
    <w:rsid w:val="00C63D94"/>
    <w:rsid w:val="00C648D3"/>
    <w:rsid w:val="00C65DE9"/>
    <w:rsid w:val="00C66354"/>
    <w:rsid w:val="00C67045"/>
    <w:rsid w:val="00C67F95"/>
    <w:rsid w:val="00C7018E"/>
    <w:rsid w:val="00C70C13"/>
    <w:rsid w:val="00C716AD"/>
    <w:rsid w:val="00C716DE"/>
    <w:rsid w:val="00C71DC1"/>
    <w:rsid w:val="00C71F1B"/>
    <w:rsid w:val="00C721BE"/>
    <w:rsid w:val="00C723E2"/>
    <w:rsid w:val="00C74AD3"/>
    <w:rsid w:val="00C75049"/>
    <w:rsid w:val="00C751E2"/>
    <w:rsid w:val="00C7544B"/>
    <w:rsid w:val="00C76134"/>
    <w:rsid w:val="00C76280"/>
    <w:rsid w:val="00C76442"/>
    <w:rsid w:val="00C76679"/>
    <w:rsid w:val="00C76DC4"/>
    <w:rsid w:val="00C774A0"/>
    <w:rsid w:val="00C806A0"/>
    <w:rsid w:val="00C81823"/>
    <w:rsid w:val="00C82F19"/>
    <w:rsid w:val="00C83B86"/>
    <w:rsid w:val="00C83E7E"/>
    <w:rsid w:val="00C85E41"/>
    <w:rsid w:val="00C86595"/>
    <w:rsid w:val="00C86FF6"/>
    <w:rsid w:val="00C87FD9"/>
    <w:rsid w:val="00C91507"/>
    <w:rsid w:val="00C91601"/>
    <w:rsid w:val="00C916D8"/>
    <w:rsid w:val="00C919EE"/>
    <w:rsid w:val="00C934C3"/>
    <w:rsid w:val="00C9371F"/>
    <w:rsid w:val="00C9431F"/>
    <w:rsid w:val="00C97C99"/>
    <w:rsid w:val="00CA02B3"/>
    <w:rsid w:val="00CA05C8"/>
    <w:rsid w:val="00CA1620"/>
    <w:rsid w:val="00CA242B"/>
    <w:rsid w:val="00CA2A8C"/>
    <w:rsid w:val="00CA6AEB"/>
    <w:rsid w:val="00CA6C55"/>
    <w:rsid w:val="00CA6DAC"/>
    <w:rsid w:val="00CA71CD"/>
    <w:rsid w:val="00CA72C9"/>
    <w:rsid w:val="00CA7B54"/>
    <w:rsid w:val="00CA7EE4"/>
    <w:rsid w:val="00CB098F"/>
    <w:rsid w:val="00CB0F75"/>
    <w:rsid w:val="00CB1521"/>
    <w:rsid w:val="00CB1800"/>
    <w:rsid w:val="00CB28CC"/>
    <w:rsid w:val="00CB6634"/>
    <w:rsid w:val="00CB6CE8"/>
    <w:rsid w:val="00CB6D5F"/>
    <w:rsid w:val="00CB7CBF"/>
    <w:rsid w:val="00CB7E39"/>
    <w:rsid w:val="00CC01E8"/>
    <w:rsid w:val="00CC2732"/>
    <w:rsid w:val="00CC3558"/>
    <w:rsid w:val="00CC5282"/>
    <w:rsid w:val="00CC5993"/>
    <w:rsid w:val="00CC5A56"/>
    <w:rsid w:val="00CC61CB"/>
    <w:rsid w:val="00CC639B"/>
    <w:rsid w:val="00CC7584"/>
    <w:rsid w:val="00CD135C"/>
    <w:rsid w:val="00CD16F5"/>
    <w:rsid w:val="00CD37E0"/>
    <w:rsid w:val="00CD646B"/>
    <w:rsid w:val="00CD6B1A"/>
    <w:rsid w:val="00CD6E24"/>
    <w:rsid w:val="00CD7684"/>
    <w:rsid w:val="00CE0051"/>
    <w:rsid w:val="00CE087C"/>
    <w:rsid w:val="00CE1488"/>
    <w:rsid w:val="00CE291F"/>
    <w:rsid w:val="00CE2FAA"/>
    <w:rsid w:val="00CE307E"/>
    <w:rsid w:val="00CE31C7"/>
    <w:rsid w:val="00CE468F"/>
    <w:rsid w:val="00CE48C2"/>
    <w:rsid w:val="00CE4CD8"/>
    <w:rsid w:val="00CE58D3"/>
    <w:rsid w:val="00CE6259"/>
    <w:rsid w:val="00CF1273"/>
    <w:rsid w:val="00CF1282"/>
    <w:rsid w:val="00CF1392"/>
    <w:rsid w:val="00CF13EB"/>
    <w:rsid w:val="00CF1906"/>
    <w:rsid w:val="00CF2451"/>
    <w:rsid w:val="00CF2845"/>
    <w:rsid w:val="00CF28B1"/>
    <w:rsid w:val="00CF2B41"/>
    <w:rsid w:val="00CF40D6"/>
    <w:rsid w:val="00CF4C9B"/>
    <w:rsid w:val="00CF60F4"/>
    <w:rsid w:val="00CF6428"/>
    <w:rsid w:val="00CF660C"/>
    <w:rsid w:val="00CF7C06"/>
    <w:rsid w:val="00CF7FA4"/>
    <w:rsid w:val="00D003A0"/>
    <w:rsid w:val="00D00E9B"/>
    <w:rsid w:val="00D014C7"/>
    <w:rsid w:val="00D03768"/>
    <w:rsid w:val="00D03D86"/>
    <w:rsid w:val="00D056F4"/>
    <w:rsid w:val="00D05912"/>
    <w:rsid w:val="00D0634B"/>
    <w:rsid w:val="00D07868"/>
    <w:rsid w:val="00D11C38"/>
    <w:rsid w:val="00D1266C"/>
    <w:rsid w:val="00D129CB"/>
    <w:rsid w:val="00D12DE7"/>
    <w:rsid w:val="00D1331E"/>
    <w:rsid w:val="00D13D19"/>
    <w:rsid w:val="00D13E24"/>
    <w:rsid w:val="00D14DFB"/>
    <w:rsid w:val="00D15680"/>
    <w:rsid w:val="00D158A8"/>
    <w:rsid w:val="00D160C9"/>
    <w:rsid w:val="00D16800"/>
    <w:rsid w:val="00D17589"/>
    <w:rsid w:val="00D20DAD"/>
    <w:rsid w:val="00D20F44"/>
    <w:rsid w:val="00D21597"/>
    <w:rsid w:val="00D216BF"/>
    <w:rsid w:val="00D21A6C"/>
    <w:rsid w:val="00D2200A"/>
    <w:rsid w:val="00D22A52"/>
    <w:rsid w:val="00D2302E"/>
    <w:rsid w:val="00D235DF"/>
    <w:rsid w:val="00D24297"/>
    <w:rsid w:val="00D25239"/>
    <w:rsid w:val="00D26121"/>
    <w:rsid w:val="00D304F6"/>
    <w:rsid w:val="00D30CA5"/>
    <w:rsid w:val="00D320F5"/>
    <w:rsid w:val="00D325E7"/>
    <w:rsid w:val="00D32C08"/>
    <w:rsid w:val="00D339DC"/>
    <w:rsid w:val="00D349F8"/>
    <w:rsid w:val="00D34F4A"/>
    <w:rsid w:val="00D36047"/>
    <w:rsid w:val="00D36E54"/>
    <w:rsid w:val="00D3777F"/>
    <w:rsid w:val="00D41201"/>
    <w:rsid w:val="00D41E7B"/>
    <w:rsid w:val="00D42939"/>
    <w:rsid w:val="00D44AC6"/>
    <w:rsid w:val="00D461E9"/>
    <w:rsid w:val="00D470EB"/>
    <w:rsid w:val="00D5020E"/>
    <w:rsid w:val="00D50A9D"/>
    <w:rsid w:val="00D50D10"/>
    <w:rsid w:val="00D51645"/>
    <w:rsid w:val="00D521E2"/>
    <w:rsid w:val="00D531CF"/>
    <w:rsid w:val="00D535AF"/>
    <w:rsid w:val="00D53CB7"/>
    <w:rsid w:val="00D54712"/>
    <w:rsid w:val="00D54DFF"/>
    <w:rsid w:val="00D55145"/>
    <w:rsid w:val="00D558E1"/>
    <w:rsid w:val="00D55DE6"/>
    <w:rsid w:val="00D5753C"/>
    <w:rsid w:val="00D60AC8"/>
    <w:rsid w:val="00D613D5"/>
    <w:rsid w:val="00D615DE"/>
    <w:rsid w:val="00D61D6D"/>
    <w:rsid w:val="00D62279"/>
    <w:rsid w:val="00D6280D"/>
    <w:rsid w:val="00D64794"/>
    <w:rsid w:val="00D649FA"/>
    <w:rsid w:val="00D6606E"/>
    <w:rsid w:val="00D6637C"/>
    <w:rsid w:val="00D66AE4"/>
    <w:rsid w:val="00D67100"/>
    <w:rsid w:val="00D672ED"/>
    <w:rsid w:val="00D678BF"/>
    <w:rsid w:val="00D7277E"/>
    <w:rsid w:val="00D72BBA"/>
    <w:rsid w:val="00D731B4"/>
    <w:rsid w:val="00D7410E"/>
    <w:rsid w:val="00D744CD"/>
    <w:rsid w:val="00D755EF"/>
    <w:rsid w:val="00D761F5"/>
    <w:rsid w:val="00D77797"/>
    <w:rsid w:val="00D77A38"/>
    <w:rsid w:val="00D77C0D"/>
    <w:rsid w:val="00D81000"/>
    <w:rsid w:val="00D81C59"/>
    <w:rsid w:val="00D822C6"/>
    <w:rsid w:val="00D826F4"/>
    <w:rsid w:val="00D849CA"/>
    <w:rsid w:val="00D84DF7"/>
    <w:rsid w:val="00D8555E"/>
    <w:rsid w:val="00D855A5"/>
    <w:rsid w:val="00D85BE3"/>
    <w:rsid w:val="00D85E15"/>
    <w:rsid w:val="00D861E0"/>
    <w:rsid w:val="00D8668C"/>
    <w:rsid w:val="00D8696E"/>
    <w:rsid w:val="00D873D9"/>
    <w:rsid w:val="00D877AE"/>
    <w:rsid w:val="00D87F70"/>
    <w:rsid w:val="00D9015B"/>
    <w:rsid w:val="00D90AE0"/>
    <w:rsid w:val="00D90CF2"/>
    <w:rsid w:val="00D922E0"/>
    <w:rsid w:val="00D933FB"/>
    <w:rsid w:val="00D93B66"/>
    <w:rsid w:val="00D93B6D"/>
    <w:rsid w:val="00D9448D"/>
    <w:rsid w:val="00D944A5"/>
    <w:rsid w:val="00D94668"/>
    <w:rsid w:val="00D956AF"/>
    <w:rsid w:val="00D96412"/>
    <w:rsid w:val="00D96C2F"/>
    <w:rsid w:val="00D97A89"/>
    <w:rsid w:val="00D97C31"/>
    <w:rsid w:val="00DA09D7"/>
    <w:rsid w:val="00DA1C8B"/>
    <w:rsid w:val="00DA244C"/>
    <w:rsid w:val="00DA2506"/>
    <w:rsid w:val="00DA44AE"/>
    <w:rsid w:val="00DA44B7"/>
    <w:rsid w:val="00DA52D7"/>
    <w:rsid w:val="00DA59B6"/>
    <w:rsid w:val="00DA7231"/>
    <w:rsid w:val="00DA7325"/>
    <w:rsid w:val="00DA73D6"/>
    <w:rsid w:val="00DA77C0"/>
    <w:rsid w:val="00DA78DE"/>
    <w:rsid w:val="00DB0B2E"/>
    <w:rsid w:val="00DB13D0"/>
    <w:rsid w:val="00DB1913"/>
    <w:rsid w:val="00DB24BE"/>
    <w:rsid w:val="00DB2D58"/>
    <w:rsid w:val="00DB5388"/>
    <w:rsid w:val="00DB55D0"/>
    <w:rsid w:val="00DB5689"/>
    <w:rsid w:val="00DB630F"/>
    <w:rsid w:val="00DC03BE"/>
    <w:rsid w:val="00DC05F8"/>
    <w:rsid w:val="00DC18A1"/>
    <w:rsid w:val="00DC2010"/>
    <w:rsid w:val="00DC233C"/>
    <w:rsid w:val="00DC3490"/>
    <w:rsid w:val="00DC476C"/>
    <w:rsid w:val="00DC48B6"/>
    <w:rsid w:val="00DC4DEB"/>
    <w:rsid w:val="00DC4EDF"/>
    <w:rsid w:val="00DC62D4"/>
    <w:rsid w:val="00DC6322"/>
    <w:rsid w:val="00DC7D57"/>
    <w:rsid w:val="00DD0315"/>
    <w:rsid w:val="00DD0C3B"/>
    <w:rsid w:val="00DD264B"/>
    <w:rsid w:val="00DD33D7"/>
    <w:rsid w:val="00DD3607"/>
    <w:rsid w:val="00DD3BC0"/>
    <w:rsid w:val="00DD3D7A"/>
    <w:rsid w:val="00DD48B5"/>
    <w:rsid w:val="00DD5970"/>
    <w:rsid w:val="00DD6124"/>
    <w:rsid w:val="00DD658A"/>
    <w:rsid w:val="00DD67B6"/>
    <w:rsid w:val="00DD6E4F"/>
    <w:rsid w:val="00DD7A0A"/>
    <w:rsid w:val="00DD7B26"/>
    <w:rsid w:val="00DE04A3"/>
    <w:rsid w:val="00DE0B0B"/>
    <w:rsid w:val="00DE0BEA"/>
    <w:rsid w:val="00DE0E4E"/>
    <w:rsid w:val="00DE1475"/>
    <w:rsid w:val="00DE2DC3"/>
    <w:rsid w:val="00DE2DED"/>
    <w:rsid w:val="00DE445B"/>
    <w:rsid w:val="00DE4E05"/>
    <w:rsid w:val="00DE6513"/>
    <w:rsid w:val="00DE710D"/>
    <w:rsid w:val="00DE749F"/>
    <w:rsid w:val="00DE7F05"/>
    <w:rsid w:val="00DF005E"/>
    <w:rsid w:val="00DF03CE"/>
    <w:rsid w:val="00DF04BF"/>
    <w:rsid w:val="00DF07A3"/>
    <w:rsid w:val="00DF1981"/>
    <w:rsid w:val="00DF1D29"/>
    <w:rsid w:val="00DF2B53"/>
    <w:rsid w:val="00DF2EB0"/>
    <w:rsid w:val="00DF3D05"/>
    <w:rsid w:val="00DF402B"/>
    <w:rsid w:val="00DF423B"/>
    <w:rsid w:val="00DF5E73"/>
    <w:rsid w:val="00DF5FC0"/>
    <w:rsid w:val="00DF6C1B"/>
    <w:rsid w:val="00DF7806"/>
    <w:rsid w:val="00E0054C"/>
    <w:rsid w:val="00E00D60"/>
    <w:rsid w:val="00E0212B"/>
    <w:rsid w:val="00E02E46"/>
    <w:rsid w:val="00E057B5"/>
    <w:rsid w:val="00E062E3"/>
    <w:rsid w:val="00E0671A"/>
    <w:rsid w:val="00E07018"/>
    <w:rsid w:val="00E10EA7"/>
    <w:rsid w:val="00E11A72"/>
    <w:rsid w:val="00E12B84"/>
    <w:rsid w:val="00E13263"/>
    <w:rsid w:val="00E138F7"/>
    <w:rsid w:val="00E14129"/>
    <w:rsid w:val="00E1635B"/>
    <w:rsid w:val="00E16599"/>
    <w:rsid w:val="00E16A9C"/>
    <w:rsid w:val="00E21783"/>
    <w:rsid w:val="00E22ED1"/>
    <w:rsid w:val="00E23545"/>
    <w:rsid w:val="00E2364A"/>
    <w:rsid w:val="00E23B7F"/>
    <w:rsid w:val="00E24FE1"/>
    <w:rsid w:val="00E262EA"/>
    <w:rsid w:val="00E2734F"/>
    <w:rsid w:val="00E3064E"/>
    <w:rsid w:val="00E30D53"/>
    <w:rsid w:val="00E31040"/>
    <w:rsid w:val="00E31411"/>
    <w:rsid w:val="00E317B3"/>
    <w:rsid w:val="00E31A21"/>
    <w:rsid w:val="00E3232E"/>
    <w:rsid w:val="00E32E2C"/>
    <w:rsid w:val="00E33F16"/>
    <w:rsid w:val="00E341AF"/>
    <w:rsid w:val="00E344E2"/>
    <w:rsid w:val="00E34B15"/>
    <w:rsid w:val="00E350FD"/>
    <w:rsid w:val="00E351FA"/>
    <w:rsid w:val="00E35C43"/>
    <w:rsid w:val="00E35EC7"/>
    <w:rsid w:val="00E364DB"/>
    <w:rsid w:val="00E36B3D"/>
    <w:rsid w:val="00E3707E"/>
    <w:rsid w:val="00E37746"/>
    <w:rsid w:val="00E377D5"/>
    <w:rsid w:val="00E40438"/>
    <w:rsid w:val="00E418E7"/>
    <w:rsid w:val="00E4222B"/>
    <w:rsid w:val="00E436D7"/>
    <w:rsid w:val="00E44F78"/>
    <w:rsid w:val="00E4587F"/>
    <w:rsid w:val="00E45A58"/>
    <w:rsid w:val="00E463A6"/>
    <w:rsid w:val="00E464D6"/>
    <w:rsid w:val="00E46505"/>
    <w:rsid w:val="00E46DD2"/>
    <w:rsid w:val="00E47876"/>
    <w:rsid w:val="00E47FAE"/>
    <w:rsid w:val="00E5104C"/>
    <w:rsid w:val="00E52C9B"/>
    <w:rsid w:val="00E533A2"/>
    <w:rsid w:val="00E540BC"/>
    <w:rsid w:val="00E54934"/>
    <w:rsid w:val="00E54A82"/>
    <w:rsid w:val="00E54E23"/>
    <w:rsid w:val="00E54E7C"/>
    <w:rsid w:val="00E550CC"/>
    <w:rsid w:val="00E5515A"/>
    <w:rsid w:val="00E56A8E"/>
    <w:rsid w:val="00E57B5A"/>
    <w:rsid w:val="00E57C70"/>
    <w:rsid w:val="00E6064E"/>
    <w:rsid w:val="00E60CF5"/>
    <w:rsid w:val="00E61E94"/>
    <w:rsid w:val="00E62378"/>
    <w:rsid w:val="00E62E18"/>
    <w:rsid w:val="00E63CEC"/>
    <w:rsid w:val="00E64665"/>
    <w:rsid w:val="00E64C02"/>
    <w:rsid w:val="00E650F1"/>
    <w:rsid w:val="00E65415"/>
    <w:rsid w:val="00E654CB"/>
    <w:rsid w:val="00E65F26"/>
    <w:rsid w:val="00E66260"/>
    <w:rsid w:val="00E67565"/>
    <w:rsid w:val="00E70223"/>
    <w:rsid w:val="00E71519"/>
    <w:rsid w:val="00E7162E"/>
    <w:rsid w:val="00E7273D"/>
    <w:rsid w:val="00E72D94"/>
    <w:rsid w:val="00E72E76"/>
    <w:rsid w:val="00E73614"/>
    <w:rsid w:val="00E7392F"/>
    <w:rsid w:val="00E73C86"/>
    <w:rsid w:val="00E74084"/>
    <w:rsid w:val="00E7471B"/>
    <w:rsid w:val="00E75B2E"/>
    <w:rsid w:val="00E767B1"/>
    <w:rsid w:val="00E76FB6"/>
    <w:rsid w:val="00E772D5"/>
    <w:rsid w:val="00E80412"/>
    <w:rsid w:val="00E80AF6"/>
    <w:rsid w:val="00E810D2"/>
    <w:rsid w:val="00E8337E"/>
    <w:rsid w:val="00E83810"/>
    <w:rsid w:val="00E83E26"/>
    <w:rsid w:val="00E8509A"/>
    <w:rsid w:val="00E86145"/>
    <w:rsid w:val="00E8640E"/>
    <w:rsid w:val="00E86E17"/>
    <w:rsid w:val="00E86FF7"/>
    <w:rsid w:val="00E8765B"/>
    <w:rsid w:val="00E87765"/>
    <w:rsid w:val="00E91C91"/>
    <w:rsid w:val="00E92F77"/>
    <w:rsid w:val="00E93C89"/>
    <w:rsid w:val="00E944CB"/>
    <w:rsid w:val="00E947EE"/>
    <w:rsid w:val="00E94883"/>
    <w:rsid w:val="00E956E1"/>
    <w:rsid w:val="00E95C07"/>
    <w:rsid w:val="00E97A1C"/>
    <w:rsid w:val="00E97B79"/>
    <w:rsid w:val="00EA01F8"/>
    <w:rsid w:val="00EA02E7"/>
    <w:rsid w:val="00EA1AC3"/>
    <w:rsid w:val="00EA2ECE"/>
    <w:rsid w:val="00EA3583"/>
    <w:rsid w:val="00EA39FB"/>
    <w:rsid w:val="00EA3E3B"/>
    <w:rsid w:val="00EA3E5C"/>
    <w:rsid w:val="00EA42E6"/>
    <w:rsid w:val="00EA6C6B"/>
    <w:rsid w:val="00EA6C8F"/>
    <w:rsid w:val="00EA6CCA"/>
    <w:rsid w:val="00EA71C3"/>
    <w:rsid w:val="00EA7245"/>
    <w:rsid w:val="00EA7E88"/>
    <w:rsid w:val="00EB011F"/>
    <w:rsid w:val="00EB0605"/>
    <w:rsid w:val="00EB08E3"/>
    <w:rsid w:val="00EB18A9"/>
    <w:rsid w:val="00EB1969"/>
    <w:rsid w:val="00EB1F46"/>
    <w:rsid w:val="00EB2B9D"/>
    <w:rsid w:val="00EB3919"/>
    <w:rsid w:val="00EB4E35"/>
    <w:rsid w:val="00EB67FC"/>
    <w:rsid w:val="00EC0A95"/>
    <w:rsid w:val="00EC0B20"/>
    <w:rsid w:val="00EC2422"/>
    <w:rsid w:val="00EC273A"/>
    <w:rsid w:val="00EC31A8"/>
    <w:rsid w:val="00EC363B"/>
    <w:rsid w:val="00EC4248"/>
    <w:rsid w:val="00EC43F4"/>
    <w:rsid w:val="00EC479B"/>
    <w:rsid w:val="00EC4BEB"/>
    <w:rsid w:val="00EC4C6F"/>
    <w:rsid w:val="00EC4F31"/>
    <w:rsid w:val="00EC57C7"/>
    <w:rsid w:val="00EC5D6E"/>
    <w:rsid w:val="00EC6462"/>
    <w:rsid w:val="00EC67E1"/>
    <w:rsid w:val="00EC6FA9"/>
    <w:rsid w:val="00ED1339"/>
    <w:rsid w:val="00ED1BED"/>
    <w:rsid w:val="00ED2920"/>
    <w:rsid w:val="00ED3A6A"/>
    <w:rsid w:val="00ED3B17"/>
    <w:rsid w:val="00ED3D32"/>
    <w:rsid w:val="00ED47AD"/>
    <w:rsid w:val="00ED4C0F"/>
    <w:rsid w:val="00ED58D8"/>
    <w:rsid w:val="00ED5969"/>
    <w:rsid w:val="00ED5B26"/>
    <w:rsid w:val="00ED6699"/>
    <w:rsid w:val="00ED6AA7"/>
    <w:rsid w:val="00ED73CF"/>
    <w:rsid w:val="00ED74EE"/>
    <w:rsid w:val="00ED7B5C"/>
    <w:rsid w:val="00EE0271"/>
    <w:rsid w:val="00EE18FA"/>
    <w:rsid w:val="00EE251C"/>
    <w:rsid w:val="00EE2BB0"/>
    <w:rsid w:val="00EE40B1"/>
    <w:rsid w:val="00EE4C6C"/>
    <w:rsid w:val="00EE5313"/>
    <w:rsid w:val="00EE55BE"/>
    <w:rsid w:val="00EE5A24"/>
    <w:rsid w:val="00EE6BDF"/>
    <w:rsid w:val="00EE7D45"/>
    <w:rsid w:val="00EF1257"/>
    <w:rsid w:val="00EF1C52"/>
    <w:rsid w:val="00EF2372"/>
    <w:rsid w:val="00EF2A46"/>
    <w:rsid w:val="00EF4252"/>
    <w:rsid w:val="00EF47B4"/>
    <w:rsid w:val="00EF4FCC"/>
    <w:rsid w:val="00EF5515"/>
    <w:rsid w:val="00EF7906"/>
    <w:rsid w:val="00EF7E4A"/>
    <w:rsid w:val="00F00396"/>
    <w:rsid w:val="00F019AC"/>
    <w:rsid w:val="00F02112"/>
    <w:rsid w:val="00F02B34"/>
    <w:rsid w:val="00F02F63"/>
    <w:rsid w:val="00F03E61"/>
    <w:rsid w:val="00F04072"/>
    <w:rsid w:val="00F04A4B"/>
    <w:rsid w:val="00F04AE3"/>
    <w:rsid w:val="00F04C37"/>
    <w:rsid w:val="00F057DD"/>
    <w:rsid w:val="00F063F2"/>
    <w:rsid w:val="00F06CBC"/>
    <w:rsid w:val="00F1056E"/>
    <w:rsid w:val="00F113B3"/>
    <w:rsid w:val="00F11652"/>
    <w:rsid w:val="00F1201B"/>
    <w:rsid w:val="00F125F4"/>
    <w:rsid w:val="00F1306B"/>
    <w:rsid w:val="00F1329E"/>
    <w:rsid w:val="00F14DE5"/>
    <w:rsid w:val="00F150B8"/>
    <w:rsid w:val="00F15C80"/>
    <w:rsid w:val="00F16F1B"/>
    <w:rsid w:val="00F1712B"/>
    <w:rsid w:val="00F20081"/>
    <w:rsid w:val="00F207EC"/>
    <w:rsid w:val="00F2112B"/>
    <w:rsid w:val="00F2129F"/>
    <w:rsid w:val="00F219E3"/>
    <w:rsid w:val="00F2348A"/>
    <w:rsid w:val="00F23CE4"/>
    <w:rsid w:val="00F24230"/>
    <w:rsid w:val="00F2437E"/>
    <w:rsid w:val="00F24A7F"/>
    <w:rsid w:val="00F24C4D"/>
    <w:rsid w:val="00F2575E"/>
    <w:rsid w:val="00F25A5F"/>
    <w:rsid w:val="00F25C7D"/>
    <w:rsid w:val="00F25DC2"/>
    <w:rsid w:val="00F27D03"/>
    <w:rsid w:val="00F305DD"/>
    <w:rsid w:val="00F3147E"/>
    <w:rsid w:val="00F315C4"/>
    <w:rsid w:val="00F31CB1"/>
    <w:rsid w:val="00F3209A"/>
    <w:rsid w:val="00F3227B"/>
    <w:rsid w:val="00F336A2"/>
    <w:rsid w:val="00F354FD"/>
    <w:rsid w:val="00F35E8D"/>
    <w:rsid w:val="00F36B50"/>
    <w:rsid w:val="00F371CE"/>
    <w:rsid w:val="00F372D8"/>
    <w:rsid w:val="00F40863"/>
    <w:rsid w:val="00F41ADB"/>
    <w:rsid w:val="00F43394"/>
    <w:rsid w:val="00F43435"/>
    <w:rsid w:val="00F438BD"/>
    <w:rsid w:val="00F4440A"/>
    <w:rsid w:val="00F4495C"/>
    <w:rsid w:val="00F44B43"/>
    <w:rsid w:val="00F45BF6"/>
    <w:rsid w:val="00F4628B"/>
    <w:rsid w:val="00F47821"/>
    <w:rsid w:val="00F504D2"/>
    <w:rsid w:val="00F51099"/>
    <w:rsid w:val="00F51571"/>
    <w:rsid w:val="00F51DF0"/>
    <w:rsid w:val="00F52AE5"/>
    <w:rsid w:val="00F53AB9"/>
    <w:rsid w:val="00F5473B"/>
    <w:rsid w:val="00F5536A"/>
    <w:rsid w:val="00F55474"/>
    <w:rsid w:val="00F55563"/>
    <w:rsid w:val="00F5591B"/>
    <w:rsid w:val="00F56410"/>
    <w:rsid w:val="00F60104"/>
    <w:rsid w:val="00F6096E"/>
    <w:rsid w:val="00F62EB3"/>
    <w:rsid w:val="00F630AC"/>
    <w:rsid w:val="00F634EB"/>
    <w:rsid w:val="00F64793"/>
    <w:rsid w:val="00F651D4"/>
    <w:rsid w:val="00F65301"/>
    <w:rsid w:val="00F6556A"/>
    <w:rsid w:val="00F65659"/>
    <w:rsid w:val="00F65CDF"/>
    <w:rsid w:val="00F65F93"/>
    <w:rsid w:val="00F66022"/>
    <w:rsid w:val="00F66B76"/>
    <w:rsid w:val="00F67D78"/>
    <w:rsid w:val="00F70D7D"/>
    <w:rsid w:val="00F712D9"/>
    <w:rsid w:val="00F7139A"/>
    <w:rsid w:val="00F7143A"/>
    <w:rsid w:val="00F71C61"/>
    <w:rsid w:val="00F71FBA"/>
    <w:rsid w:val="00F72055"/>
    <w:rsid w:val="00F735BE"/>
    <w:rsid w:val="00F7371D"/>
    <w:rsid w:val="00F737B7"/>
    <w:rsid w:val="00F73F12"/>
    <w:rsid w:val="00F74862"/>
    <w:rsid w:val="00F7684A"/>
    <w:rsid w:val="00F7769A"/>
    <w:rsid w:val="00F80935"/>
    <w:rsid w:val="00F809CC"/>
    <w:rsid w:val="00F819FF"/>
    <w:rsid w:val="00F81D64"/>
    <w:rsid w:val="00F82013"/>
    <w:rsid w:val="00F82FC1"/>
    <w:rsid w:val="00F83A57"/>
    <w:rsid w:val="00F83FE0"/>
    <w:rsid w:val="00F84868"/>
    <w:rsid w:val="00F8498A"/>
    <w:rsid w:val="00F859D0"/>
    <w:rsid w:val="00F86548"/>
    <w:rsid w:val="00F869EB"/>
    <w:rsid w:val="00F86CB1"/>
    <w:rsid w:val="00F87166"/>
    <w:rsid w:val="00F87FEE"/>
    <w:rsid w:val="00F90E2C"/>
    <w:rsid w:val="00F91909"/>
    <w:rsid w:val="00F91A0A"/>
    <w:rsid w:val="00F91C4A"/>
    <w:rsid w:val="00F92C90"/>
    <w:rsid w:val="00F9339A"/>
    <w:rsid w:val="00F93F01"/>
    <w:rsid w:val="00F93F39"/>
    <w:rsid w:val="00F948F9"/>
    <w:rsid w:val="00F956E0"/>
    <w:rsid w:val="00F97215"/>
    <w:rsid w:val="00FA0029"/>
    <w:rsid w:val="00FA0F36"/>
    <w:rsid w:val="00FA2871"/>
    <w:rsid w:val="00FA2B89"/>
    <w:rsid w:val="00FA4490"/>
    <w:rsid w:val="00FA5FF3"/>
    <w:rsid w:val="00FA637E"/>
    <w:rsid w:val="00FA67F2"/>
    <w:rsid w:val="00FA7464"/>
    <w:rsid w:val="00FA7710"/>
    <w:rsid w:val="00FA794B"/>
    <w:rsid w:val="00FA7958"/>
    <w:rsid w:val="00FB1521"/>
    <w:rsid w:val="00FB1DF9"/>
    <w:rsid w:val="00FB1F39"/>
    <w:rsid w:val="00FB27A7"/>
    <w:rsid w:val="00FB29B7"/>
    <w:rsid w:val="00FB2AE0"/>
    <w:rsid w:val="00FB2B04"/>
    <w:rsid w:val="00FB3A2D"/>
    <w:rsid w:val="00FB3B40"/>
    <w:rsid w:val="00FB3DB0"/>
    <w:rsid w:val="00FB3E7B"/>
    <w:rsid w:val="00FB407E"/>
    <w:rsid w:val="00FB4448"/>
    <w:rsid w:val="00FB553D"/>
    <w:rsid w:val="00FB5F52"/>
    <w:rsid w:val="00FB6035"/>
    <w:rsid w:val="00FB6516"/>
    <w:rsid w:val="00FB66B7"/>
    <w:rsid w:val="00FB6933"/>
    <w:rsid w:val="00FB6D92"/>
    <w:rsid w:val="00FB6EE8"/>
    <w:rsid w:val="00FB79F2"/>
    <w:rsid w:val="00FC04CD"/>
    <w:rsid w:val="00FC0961"/>
    <w:rsid w:val="00FC0D16"/>
    <w:rsid w:val="00FC1317"/>
    <w:rsid w:val="00FC1801"/>
    <w:rsid w:val="00FC2429"/>
    <w:rsid w:val="00FC2C82"/>
    <w:rsid w:val="00FC4E05"/>
    <w:rsid w:val="00FC64E1"/>
    <w:rsid w:val="00FC7095"/>
    <w:rsid w:val="00FC7BE7"/>
    <w:rsid w:val="00FD1DF6"/>
    <w:rsid w:val="00FD21AB"/>
    <w:rsid w:val="00FD3310"/>
    <w:rsid w:val="00FD425D"/>
    <w:rsid w:val="00FD44FB"/>
    <w:rsid w:val="00FD559E"/>
    <w:rsid w:val="00FD6093"/>
    <w:rsid w:val="00FD6520"/>
    <w:rsid w:val="00FD65EA"/>
    <w:rsid w:val="00FD6F79"/>
    <w:rsid w:val="00FD78EF"/>
    <w:rsid w:val="00FD794B"/>
    <w:rsid w:val="00FD79A0"/>
    <w:rsid w:val="00FE1F26"/>
    <w:rsid w:val="00FE25B0"/>
    <w:rsid w:val="00FE39AF"/>
    <w:rsid w:val="00FE4613"/>
    <w:rsid w:val="00FE4E94"/>
    <w:rsid w:val="00FE59A8"/>
    <w:rsid w:val="00FE5FB8"/>
    <w:rsid w:val="00FE69B9"/>
    <w:rsid w:val="00FE6A3D"/>
    <w:rsid w:val="00FE7357"/>
    <w:rsid w:val="00FE75E6"/>
    <w:rsid w:val="00FE76CC"/>
    <w:rsid w:val="00FE7F73"/>
    <w:rsid w:val="00FF0658"/>
    <w:rsid w:val="00FF127A"/>
    <w:rsid w:val="00FF1F2E"/>
    <w:rsid w:val="00FF2891"/>
    <w:rsid w:val="00FF2F16"/>
    <w:rsid w:val="00FF3DA9"/>
    <w:rsid w:val="00FF418C"/>
    <w:rsid w:val="00FF46F0"/>
    <w:rsid w:val="00FF4CBE"/>
    <w:rsid w:val="00FF4F9E"/>
    <w:rsid w:val="00FF579C"/>
    <w:rsid w:val="00FF72C3"/>
    <w:rsid w:val="0103DE25"/>
    <w:rsid w:val="016DD82E"/>
    <w:rsid w:val="026173D6"/>
    <w:rsid w:val="0297E7DE"/>
    <w:rsid w:val="03E1F215"/>
    <w:rsid w:val="04EEB876"/>
    <w:rsid w:val="051AC079"/>
    <w:rsid w:val="05775249"/>
    <w:rsid w:val="06A51F96"/>
    <w:rsid w:val="0732F962"/>
    <w:rsid w:val="07506781"/>
    <w:rsid w:val="078C390F"/>
    <w:rsid w:val="07DF0A80"/>
    <w:rsid w:val="0840C9FD"/>
    <w:rsid w:val="08BDFA33"/>
    <w:rsid w:val="09E97485"/>
    <w:rsid w:val="0A1822FA"/>
    <w:rsid w:val="0A732FCF"/>
    <w:rsid w:val="0AAE117B"/>
    <w:rsid w:val="0B1AE7B5"/>
    <w:rsid w:val="0DDBAC5F"/>
    <w:rsid w:val="0F2A4BD8"/>
    <w:rsid w:val="0FB05278"/>
    <w:rsid w:val="0FD1E532"/>
    <w:rsid w:val="1009BD07"/>
    <w:rsid w:val="1247D53D"/>
    <w:rsid w:val="12C072B8"/>
    <w:rsid w:val="13176492"/>
    <w:rsid w:val="13447867"/>
    <w:rsid w:val="13D6D7BC"/>
    <w:rsid w:val="14514DCA"/>
    <w:rsid w:val="165F4634"/>
    <w:rsid w:val="16DDDA26"/>
    <w:rsid w:val="17C6215E"/>
    <w:rsid w:val="1854C607"/>
    <w:rsid w:val="18673099"/>
    <w:rsid w:val="18EB0CEC"/>
    <w:rsid w:val="190438CD"/>
    <w:rsid w:val="19063FA7"/>
    <w:rsid w:val="191B5F8E"/>
    <w:rsid w:val="1937921D"/>
    <w:rsid w:val="19653EC5"/>
    <w:rsid w:val="196FFEDD"/>
    <w:rsid w:val="197D9513"/>
    <w:rsid w:val="1A229EA6"/>
    <w:rsid w:val="1B0A9E7A"/>
    <w:rsid w:val="1B5F99ED"/>
    <w:rsid w:val="1BD88A85"/>
    <w:rsid w:val="1C2E830A"/>
    <w:rsid w:val="1D054AC1"/>
    <w:rsid w:val="1DA31CD6"/>
    <w:rsid w:val="1DB1CB9F"/>
    <w:rsid w:val="1DBDA67C"/>
    <w:rsid w:val="1DC0732D"/>
    <w:rsid w:val="1E64D46C"/>
    <w:rsid w:val="1F2FE36A"/>
    <w:rsid w:val="1F66CC6E"/>
    <w:rsid w:val="203101F3"/>
    <w:rsid w:val="224C4F2B"/>
    <w:rsid w:val="22B2D39D"/>
    <w:rsid w:val="22CC53EE"/>
    <w:rsid w:val="22F70744"/>
    <w:rsid w:val="236D1CE9"/>
    <w:rsid w:val="241F9D0A"/>
    <w:rsid w:val="242EF41A"/>
    <w:rsid w:val="24C333EA"/>
    <w:rsid w:val="254E36DF"/>
    <w:rsid w:val="25ADF63A"/>
    <w:rsid w:val="2611CCB6"/>
    <w:rsid w:val="27162018"/>
    <w:rsid w:val="278AE357"/>
    <w:rsid w:val="27A8AB0E"/>
    <w:rsid w:val="27C1FDBB"/>
    <w:rsid w:val="28431B05"/>
    <w:rsid w:val="2862DEE7"/>
    <w:rsid w:val="28BDD6DA"/>
    <w:rsid w:val="28BEF96C"/>
    <w:rsid w:val="296A4A05"/>
    <w:rsid w:val="29E0B480"/>
    <w:rsid w:val="2A5B7BFC"/>
    <w:rsid w:val="2DE3724A"/>
    <w:rsid w:val="2E2CC70E"/>
    <w:rsid w:val="2E4146F1"/>
    <w:rsid w:val="2E466CEF"/>
    <w:rsid w:val="2F6B73AA"/>
    <w:rsid w:val="323F6CC3"/>
    <w:rsid w:val="325CCEC8"/>
    <w:rsid w:val="32EF6A99"/>
    <w:rsid w:val="338FBAAA"/>
    <w:rsid w:val="344302BF"/>
    <w:rsid w:val="36801124"/>
    <w:rsid w:val="37018075"/>
    <w:rsid w:val="376E8F05"/>
    <w:rsid w:val="377A4438"/>
    <w:rsid w:val="3887F70D"/>
    <w:rsid w:val="3931414C"/>
    <w:rsid w:val="3B267196"/>
    <w:rsid w:val="3C09F626"/>
    <w:rsid w:val="3C26B3AB"/>
    <w:rsid w:val="3C3A8AB8"/>
    <w:rsid w:val="3D6BFFC9"/>
    <w:rsid w:val="3DC099A8"/>
    <w:rsid w:val="3E493F04"/>
    <w:rsid w:val="3FC41970"/>
    <w:rsid w:val="4185BB6F"/>
    <w:rsid w:val="4353EB05"/>
    <w:rsid w:val="4361DE35"/>
    <w:rsid w:val="43EEE66A"/>
    <w:rsid w:val="44019CDA"/>
    <w:rsid w:val="4424B811"/>
    <w:rsid w:val="45A00F96"/>
    <w:rsid w:val="45A320E1"/>
    <w:rsid w:val="465DC652"/>
    <w:rsid w:val="4855C64F"/>
    <w:rsid w:val="489847F5"/>
    <w:rsid w:val="49CEC19B"/>
    <w:rsid w:val="4A122D09"/>
    <w:rsid w:val="4AB89089"/>
    <w:rsid w:val="4B141EE8"/>
    <w:rsid w:val="4B84FAF9"/>
    <w:rsid w:val="4C9F103E"/>
    <w:rsid w:val="4CB74BE1"/>
    <w:rsid w:val="4D7529D1"/>
    <w:rsid w:val="502C7FC5"/>
    <w:rsid w:val="50AA5C47"/>
    <w:rsid w:val="50B03EB4"/>
    <w:rsid w:val="50B107F3"/>
    <w:rsid w:val="51B2CCA3"/>
    <w:rsid w:val="51D8171F"/>
    <w:rsid w:val="524FB71B"/>
    <w:rsid w:val="529E000A"/>
    <w:rsid w:val="534E64FD"/>
    <w:rsid w:val="54CACE55"/>
    <w:rsid w:val="55D06275"/>
    <w:rsid w:val="5614BC3A"/>
    <w:rsid w:val="565D7CF8"/>
    <w:rsid w:val="565DE9F9"/>
    <w:rsid w:val="5690D63B"/>
    <w:rsid w:val="57389264"/>
    <w:rsid w:val="58D186F8"/>
    <w:rsid w:val="59CBC3A1"/>
    <w:rsid w:val="5A0CF5BC"/>
    <w:rsid w:val="5A85C62A"/>
    <w:rsid w:val="5B1C4873"/>
    <w:rsid w:val="5B81AC0C"/>
    <w:rsid w:val="5BA0B51A"/>
    <w:rsid w:val="5BC130A1"/>
    <w:rsid w:val="5BD80452"/>
    <w:rsid w:val="5BF6ECC4"/>
    <w:rsid w:val="5C1E466A"/>
    <w:rsid w:val="5CE0E4C5"/>
    <w:rsid w:val="5DA2895E"/>
    <w:rsid w:val="5E4152A0"/>
    <w:rsid w:val="5E84C7F1"/>
    <w:rsid w:val="5FAB9E37"/>
    <w:rsid w:val="5FEFC54A"/>
    <w:rsid w:val="601CE6E2"/>
    <w:rsid w:val="60BDFD32"/>
    <w:rsid w:val="6114A981"/>
    <w:rsid w:val="614BADD6"/>
    <w:rsid w:val="617A81BF"/>
    <w:rsid w:val="617C8B07"/>
    <w:rsid w:val="61A249CE"/>
    <w:rsid w:val="61A3D962"/>
    <w:rsid w:val="61CDC572"/>
    <w:rsid w:val="63135975"/>
    <w:rsid w:val="63C4BCD6"/>
    <w:rsid w:val="64401AD1"/>
    <w:rsid w:val="64AE6ADA"/>
    <w:rsid w:val="653A9015"/>
    <w:rsid w:val="665A5F27"/>
    <w:rsid w:val="665FA5F0"/>
    <w:rsid w:val="686C03BF"/>
    <w:rsid w:val="68C187F2"/>
    <w:rsid w:val="698BA825"/>
    <w:rsid w:val="69EC17E2"/>
    <w:rsid w:val="69FD9C5A"/>
    <w:rsid w:val="6A5614BA"/>
    <w:rsid w:val="6A772ABD"/>
    <w:rsid w:val="6AA2B15C"/>
    <w:rsid w:val="6C1D689E"/>
    <w:rsid w:val="6D0F74FB"/>
    <w:rsid w:val="6DEB2B1D"/>
    <w:rsid w:val="6EE31B66"/>
    <w:rsid w:val="6F00EB71"/>
    <w:rsid w:val="6F62D8A2"/>
    <w:rsid w:val="7064C185"/>
    <w:rsid w:val="70885DAA"/>
    <w:rsid w:val="710D2FBF"/>
    <w:rsid w:val="715AAF09"/>
    <w:rsid w:val="717C8DBC"/>
    <w:rsid w:val="718EF43E"/>
    <w:rsid w:val="71F63955"/>
    <w:rsid w:val="725CA409"/>
    <w:rsid w:val="7271E728"/>
    <w:rsid w:val="7282CFAD"/>
    <w:rsid w:val="742B7B92"/>
    <w:rsid w:val="770DF63F"/>
    <w:rsid w:val="78C8329D"/>
    <w:rsid w:val="79DA3D2F"/>
    <w:rsid w:val="79DC0B86"/>
    <w:rsid w:val="7AA0115A"/>
    <w:rsid w:val="7AF193DA"/>
    <w:rsid w:val="7AF8E112"/>
    <w:rsid w:val="7C1BACE5"/>
    <w:rsid w:val="7CBE9D1B"/>
    <w:rsid w:val="7D3C6842"/>
    <w:rsid w:val="7DD25048"/>
    <w:rsid w:val="7E0B26B9"/>
    <w:rsid w:val="7E0DB3B6"/>
    <w:rsid w:val="7EBE9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B3CD2"/>
  <w15:docId w15:val="{B683BD0C-8254-4D34-BD3B-0C0796E3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56471"/>
    <w:pPr>
      <w:spacing w:after="5" w:line="250" w:lineRule="auto"/>
      <w:ind w:left="7877" w:hanging="10"/>
      <w:jc w:val="both"/>
    </w:pPr>
    <w:rPr>
      <w:rFonts w:ascii="Times New Roman" w:hAnsi="Times New Roman" w:eastAsia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67"/>
      <w:jc w:val="center"/>
      <w:outlineLvl w:val="0"/>
    </w:pPr>
    <w:rPr>
      <w:rFonts w:ascii="Times New Roman" w:hAnsi="Times New Roman" w:eastAsia="Times New Roman" w:cs="Times New Roman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8" w:line="249" w:lineRule="auto"/>
      <w:ind w:left="10" w:hanging="10"/>
      <w:jc w:val="both"/>
      <w:outlineLvl w:val="1"/>
    </w:pPr>
    <w:rPr>
      <w:rFonts w:ascii="Times New Roman" w:hAnsi="Times New Roman" w:eastAsia="Times New Roman" w:cs="Times New Roman"/>
      <w:b/>
      <w:color w:val="000000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3EB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link w:val="Heading2"/>
    <w:uiPriority w:val="9"/>
    <w:rPr>
      <w:rFonts w:ascii="Times New Roman" w:hAnsi="Times New Roman" w:eastAsia="Times New Roman" w:cs="Times New Roman"/>
      <w:b/>
      <w:color w:val="000000"/>
      <w:sz w:val="24"/>
    </w:rPr>
  </w:style>
  <w:style w:type="character" w:styleId="Heading1Char" w:customStyle="1">
    <w:name w:val="Heading 1 Char"/>
    <w:link w:val="Heading1"/>
    <w:rPr>
      <w:rFonts w:ascii="Times New Roman" w:hAnsi="Times New Roman" w:eastAsia="Times New Roman" w:cs="Times New Roman"/>
      <w:b/>
      <w:color w:val="000000"/>
      <w:sz w:val="32"/>
    </w:rPr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96F61"/>
    <w:rPr>
      <w:rFonts w:ascii="Segoe UI" w:hAnsi="Segoe UI" w:eastAsia="Times New Roman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73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73D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DA73D6"/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3D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A73D6"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304B6"/>
    <w:pPr>
      <w:ind w:left="720"/>
      <w:contextualSpacing/>
    </w:pPr>
  </w:style>
  <w:style w:type="paragraph" w:styleId="Revision">
    <w:name w:val="Revision"/>
    <w:hidden/>
    <w:uiPriority w:val="99"/>
    <w:semiHidden/>
    <w:rsid w:val="00CC61CB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1384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1384B"/>
    <w:rPr>
      <w:rFonts w:ascii="Times New Roman" w:hAnsi="Times New Roman" w:eastAsia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31384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1384B"/>
    <w:rPr>
      <w:rFonts w:ascii="Times New Roman" w:hAnsi="Times New Roman" w:eastAsia="Times New Roman" w:cs="Times New Roman"/>
      <w:color w:val="000000"/>
      <w:sz w:val="24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53EBF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2C15"/>
    <w:rPr>
      <w:color w:val="0563C1" w:themeColor="hyperlink"/>
      <w:u w:val="single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rsid w:val="00A62C1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62C15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54CB"/>
    <w:pPr>
      <w:spacing w:after="0" w:line="240" w:lineRule="auto"/>
      <w:ind w:left="0" w:firstLine="0"/>
      <w:jc w:val="left"/>
    </w:pPr>
    <w:rPr>
      <w:rFonts w:ascii="Calibri" w:hAnsi="Calibri" w:cs="Calibri" w:eastAsiaTheme="minorHAnsi"/>
      <w:color w:val="auto"/>
      <w:sz w:val="22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E654CB"/>
    <w:rPr>
      <w:rFonts w:ascii="Calibri" w:hAnsi="Calibri" w:cs="Calibri" w:eastAsiaTheme="minorHAnsi"/>
    </w:rPr>
  </w:style>
  <w:style w:type="character" w:styleId="Strong">
    <w:name w:val="Strong"/>
    <w:basedOn w:val="DefaultParagraphFont"/>
    <w:uiPriority w:val="22"/>
    <w:qFormat/>
    <w:rsid w:val="0037058C"/>
    <w:rPr>
      <w:b/>
      <w:bCs/>
    </w:rPr>
  </w:style>
  <w:style w:type="paragraph" w:styleId="NormalWeb">
    <w:name w:val="Normal (Web)"/>
    <w:basedOn w:val="Normal"/>
    <w:uiPriority w:val="99"/>
    <w:unhideWhenUsed/>
    <w:rsid w:val="00AD20E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mm" w:customStyle="1">
    <w:name w:val="mm"/>
    <w:basedOn w:val="DefaultParagraphFont"/>
    <w:rsid w:val="00AD20E6"/>
  </w:style>
  <w:style w:type="paragraph" w:styleId="Default" w:customStyle="1">
    <w:name w:val="Default"/>
    <w:rsid w:val="00195E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i-provider" w:customStyle="1">
    <w:name w:val="ui-provider"/>
    <w:basedOn w:val="DefaultParagraphFont"/>
    <w:rsid w:val="00FA0F36"/>
  </w:style>
  <w:style w:type="character" w:styleId="UnresolvedMention">
    <w:name w:val="Unresolved Mention"/>
    <w:basedOn w:val="DefaultParagraphFont"/>
    <w:uiPriority w:val="99"/>
    <w:semiHidden/>
    <w:unhideWhenUsed/>
    <w:rsid w:val="00887B8D"/>
    <w:rPr>
      <w:color w:val="605E5C"/>
      <w:shd w:val="clear" w:color="auto" w:fill="E1DFDD"/>
    </w:rPr>
  </w:style>
  <w:style w:type="paragraph" w:styleId="pf0" w:customStyle="1">
    <w:name w:val="pf0"/>
    <w:basedOn w:val="Normal"/>
    <w:rsid w:val="00F8486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cf01" w:customStyle="1">
    <w:name w:val="cf01"/>
    <w:basedOn w:val="DefaultParagraphFont"/>
    <w:rsid w:val="00F84868"/>
    <w:rPr>
      <w:rFonts w:hint="default" w:ascii="Segoe UI" w:hAnsi="Segoe UI" w:cs="Segoe UI"/>
      <w:sz w:val="18"/>
      <w:szCs w:val="18"/>
    </w:rPr>
  </w:style>
  <w:style w:type="character" w:styleId="normaltextrun" w:customStyle="1">
    <w:name w:val="normaltextrun"/>
    <w:basedOn w:val="DefaultParagraphFont"/>
    <w:rsid w:val="002B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9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lks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/dyn=104122024013&amp;id=13351967;1150320230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2244e8f1a4ab10c81a29a76654b4211f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2fe41b861918e6a5662e8cbedc626da3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972F73-21AE-4407-8ED4-13F540375F30}"/>
</file>

<file path=customXml/itemProps2.xml><?xml version="1.0" encoding="utf-8"?>
<ds:datastoreItem xmlns:ds="http://schemas.openxmlformats.org/officeDocument/2006/customXml" ds:itemID="{61BF74AB-FB5E-4130-88B4-8F2E16403A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1BA7B9-9575-460C-93E7-86B8576360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D47DC3-7C76-4CB0-A953-FCCC5EFC86F0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Justiitsministeerium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Eelnõu</dc:title>
  <dc:subject/>
  <dc:creator>Kadri Alasi</dc:creator>
  <keywords/>
  <lastModifiedBy>Markus Ühtigi - JUSTDIGI</lastModifiedBy>
  <revision>217</revision>
  <dcterms:created xsi:type="dcterms:W3CDTF">2026-01-14T01:31:00.0000000Z</dcterms:created>
  <dcterms:modified xsi:type="dcterms:W3CDTF">2026-01-30T07:00:49.7247555Z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2024-12-20T10:56:01Z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847e4a41-2ed6-4a87-83df-da359d3bdc85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